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B6D74F" w14:textId="317213F7" w:rsidR="00EB5BB7" w:rsidRPr="00B463F6" w:rsidRDefault="0069099C" w:rsidP="00EB5BB7">
      <w:pPr>
        <w:pStyle w:val="Nzev"/>
        <w:spacing w:before="0" w:after="0" w:line="240" w:lineRule="auto"/>
        <w:rPr>
          <w:sz w:val="22"/>
          <w:szCs w:val="22"/>
        </w:rPr>
      </w:pPr>
      <w:bookmarkStart w:id="0" w:name="_Hlk17187671"/>
      <w:r w:rsidRPr="00B463F6">
        <w:rPr>
          <w:sz w:val="22"/>
          <w:szCs w:val="22"/>
        </w:rPr>
        <w:t>P</w:t>
      </w:r>
      <w:r w:rsidR="00672A6F">
        <w:rPr>
          <w:sz w:val="22"/>
          <w:szCs w:val="22"/>
        </w:rPr>
        <w:t>ŘÍKAZNÍ SMLOUVA</w:t>
      </w:r>
      <w:bookmarkEnd w:id="0"/>
      <w:r w:rsidR="00674DD2" w:rsidRPr="00B463F6">
        <w:rPr>
          <w:sz w:val="22"/>
          <w:szCs w:val="22"/>
        </w:rPr>
        <w:t xml:space="preserve"> </w:t>
      </w:r>
    </w:p>
    <w:p w14:paraId="3A6E98E3" w14:textId="394B78CD" w:rsidR="00942EEA" w:rsidRDefault="00674DD2" w:rsidP="00EB5BB7">
      <w:pPr>
        <w:pStyle w:val="Nzev"/>
        <w:spacing w:before="0" w:after="0" w:line="240" w:lineRule="auto"/>
        <w:rPr>
          <w:sz w:val="22"/>
          <w:szCs w:val="22"/>
        </w:rPr>
      </w:pPr>
      <w:r w:rsidRPr="00B463F6">
        <w:rPr>
          <w:sz w:val="22"/>
          <w:szCs w:val="22"/>
        </w:rPr>
        <w:t>o obstarání záležitostí příkazce</w:t>
      </w:r>
      <w:r w:rsidR="0069099C" w:rsidRPr="00B463F6">
        <w:rPr>
          <w:sz w:val="22"/>
          <w:szCs w:val="22"/>
        </w:rPr>
        <w:t xml:space="preserve"> </w:t>
      </w:r>
    </w:p>
    <w:p w14:paraId="1F6630FC" w14:textId="77777777" w:rsidR="007D2BCE" w:rsidRPr="00B463F6" w:rsidRDefault="007D2BCE" w:rsidP="00EB5BB7">
      <w:pPr>
        <w:pStyle w:val="Nzev"/>
        <w:spacing w:before="0" w:after="0" w:line="240" w:lineRule="auto"/>
        <w:rPr>
          <w:sz w:val="22"/>
          <w:szCs w:val="22"/>
        </w:rPr>
      </w:pPr>
    </w:p>
    <w:p w14:paraId="3FEC163B" w14:textId="5CCE2BBC" w:rsidR="00674DD2" w:rsidRPr="00B463F6" w:rsidRDefault="00E953AF" w:rsidP="00674DD2">
      <w:pPr>
        <w:spacing w:after="0" w:line="240" w:lineRule="auto"/>
        <w:ind w:left="335" w:hanging="335"/>
        <w:jc w:val="center"/>
        <w:rPr>
          <w:rFonts w:cs="Arial"/>
          <w:bCs/>
          <w:szCs w:val="22"/>
        </w:rPr>
      </w:pPr>
      <w:r w:rsidRPr="00B463F6">
        <w:rPr>
          <w:rFonts w:cs="Arial"/>
          <w:szCs w:val="22"/>
        </w:rPr>
        <w:t xml:space="preserve">uzavřená dle § </w:t>
      </w:r>
      <w:r w:rsidR="0069099C" w:rsidRPr="00B463F6">
        <w:rPr>
          <w:rFonts w:cs="Arial"/>
          <w:bCs/>
          <w:szCs w:val="22"/>
        </w:rPr>
        <w:t>2430</w:t>
      </w:r>
      <w:r w:rsidR="0069099C" w:rsidRPr="00B463F6">
        <w:rPr>
          <w:rFonts w:cs="Arial"/>
          <w:szCs w:val="22"/>
        </w:rPr>
        <w:t xml:space="preserve"> </w:t>
      </w:r>
      <w:r w:rsidRPr="00B463F6">
        <w:rPr>
          <w:rFonts w:cs="Arial"/>
          <w:szCs w:val="22"/>
        </w:rPr>
        <w:t xml:space="preserve">a násl. </w:t>
      </w:r>
      <w:r w:rsidR="003D2FE3" w:rsidRPr="00B463F6">
        <w:rPr>
          <w:rFonts w:cs="Arial"/>
          <w:bCs/>
          <w:szCs w:val="22"/>
        </w:rPr>
        <w:t>zákona č. 89/2012 Sb., občanského</w:t>
      </w:r>
      <w:r w:rsidR="003D2FE3" w:rsidRPr="00B463F6">
        <w:rPr>
          <w:rFonts w:cs="Arial"/>
          <w:szCs w:val="22"/>
        </w:rPr>
        <w:t xml:space="preserve"> zákoníku</w:t>
      </w:r>
      <w:r w:rsidR="00A237C5">
        <w:rPr>
          <w:rFonts w:cs="Arial"/>
          <w:szCs w:val="22"/>
        </w:rPr>
        <w:t>, ve znění pozdějších předpisů</w:t>
      </w:r>
      <w:r w:rsidR="003D2FE3" w:rsidRPr="00B463F6">
        <w:rPr>
          <w:rFonts w:cs="Arial"/>
          <w:bCs/>
          <w:szCs w:val="22"/>
        </w:rPr>
        <w:t xml:space="preserve"> </w:t>
      </w:r>
    </w:p>
    <w:p w14:paraId="5F1DA023" w14:textId="77777777" w:rsidR="00674DD2" w:rsidRPr="00B463F6" w:rsidRDefault="003D2FE3" w:rsidP="00674DD2">
      <w:pPr>
        <w:spacing w:after="0" w:line="240" w:lineRule="auto"/>
        <w:ind w:left="335" w:hanging="335"/>
        <w:jc w:val="center"/>
        <w:rPr>
          <w:rFonts w:cs="Arial"/>
          <w:b/>
          <w:szCs w:val="22"/>
        </w:rPr>
      </w:pPr>
      <w:r w:rsidRPr="00B463F6">
        <w:rPr>
          <w:rFonts w:cs="Arial"/>
          <w:bCs/>
          <w:szCs w:val="22"/>
        </w:rPr>
        <w:t>(dále jen „občanský zákoník“)</w:t>
      </w:r>
    </w:p>
    <w:p w14:paraId="0E344AED" w14:textId="0074C4E0" w:rsidR="000D6871" w:rsidRPr="00B463F6" w:rsidRDefault="00E953AF" w:rsidP="00CE0152">
      <w:pPr>
        <w:spacing w:after="0" w:line="240" w:lineRule="auto"/>
        <w:jc w:val="center"/>
        <w:rPr>
          <w:rFonts w:cs="Arial"/>
          <w:b/>
          <w:szCs w:val="22"/>
        </w:rPr>
      </w:pPr>
      <w:r w:rsidRPr="00B463F6">
        <w:rPr>
          <w:rFonts w:cs="Arial"/>
          <w:szCs w:val="22"/>
        </w:rPr>
        <w:t xml:space="preserve">níže uvedeného dne, měsíce a roku </w:t>
      </w:r>
      <w:r w:rsidR="00674DD2" w:rsidRPr="00B463F6">
        <w:rPr>
          <w:rFonts w:cs="Arial"/>
          <w:szCs w:val="22"/>
        </w:rPr>
        <w:t xml:space="preserve">mezi </w:t>
      </w:r>
      <w:r w:rsidRPr="00B463F6">
        <w:rPr>
          <w:rFonts w:cs="Arial"/>
          <w:szCs w:val="22"/>
        </w:rPr>
        <w:t>smluvní</w:t>
      </w:r>
      <w:r w:rsidR="00674DD2" w:rsidRPr="00B463F6">
        <w:rPr>
          <w:rFonts w:cs="Arial"/>
          <w:szCs w:val="22"/>
        </w:rPr>
        <w:t>mi</w:t>
      </w:r>
      <w:r w:rsidRPr="00B463F6">
        <w:rPr>
          <w:rFonts w:cs="Arial"/>
          <w:szCs w:val="22"/>
        </w:rPr>
        <w:t xml:space="preserve"> stran</w:t>
      </w:r>
      <w:r w:rsidR="00674DD2" w:rsidRPr="00B463F6">
        <w:rPr>
          <w:rFonts w:cs="Arial"/>
          <w:szCs w:val="22"/>
        </w:rPr>
        <w:t>ami</w:t>
      </w:r>
      <w:r w:rsidRPr="00B463F6">
        <w:rPr>
          <w:rFonts w:cs="Arial"/>
          <w:szCs w:val="22"/>
        </w:rPr>
        <w:t>:</w:t>
      </w:r>
    </w:p>
    <w:p w14:paraId="74155996" w14:textId="77777777" w:rsidR="004C61A2" w:rsidRPr="00DF2D77" w:rsidRDefault="004C61A2" w:rsidP="004C61A2">
      <w:pPr>
        <w:spacing w:after="0" w:line="240" w:lineRule="auto"/>
        <w:ind w:left="1080" w:hanging="1080"/>
        <w:rPr>
          <w:rFonts w:cs="Arial"/>
          <w:b/>
          <w:szCs w:val="22"/>
        </w:rPr>
      </w:pPr>
      <w:r w:rsidRPr="00DF2D77">
        <w:rPr>
          <w:rFonts w:cs="Arial"/>
          <w:b/>
          <w:bCs/>
          <w:szCs w:val="22"/>
        </w:rPr>
        <w:t>Příkazce</w:t>
      </w:r>
      <w:r w:rsidRPr="00DF2D77">
        <w:rPr>
          <w:rFonts w:cs="Arial"/>
          <w:b/>
          <w:szCs w:val="22"/>
        </w:rPr>
        <w:t xml:space="preserve">: </w:t>
      </w:r>
    </w:p>
    <w:p w14:paraId="721AC02E" w14:textId="77777777" w:rsidR="004C61A2" w:rsidRPr="00DF2D77" w:rsidRDefault="004C61A2" w:rsidP="004C61A2">
      <w:pPr>
        <w:spacing w:after="0" w:line="240" w:lineRule="auto"/>
        <w:ind w:left="1080" w:hanging="1080"/>
        <w:rPr>
          <w:rFonts w:cs="Arial"/>
          <w:b/>
          <w:szCs w:val="22"/>
        </w:rPr>
      </w:pPr>
    </w:p>
    <w:p w14:paraId="074BAC1C" w14:textId="77777777" w:rsidR="004C61A2" w:rsidRPr="00584922" w:rsidRDefault="004C61A2" w:rsidP="004C61A2">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Česká </w:t>
      </w:r>
      <w:proofErr w:type="gramStart"/>
      <w:r w:rsidRPr="00584922">
        <w:rPr>
          <w:rFonts w:cs="Arial"/>
          <w:b/>
          <w:szCs w:val="22"/>
        </w:rPr>
        <w:t>republika - Státní</w:t>
      </w:r>
      <w:proofErr w:type="gramEnd"/>
      <w:r w:rsidRPr="00584922">
        <w:rPr>
          <w:rFonts w:cs="Arial"/>
          <w:b/>
          <w:szCs w:val="22"/>
        </w:rPr>
        <w:t xml:space="preserve"> pozemkový úřad,</w:t>
      </w:r>
    </w:p>
    <w:p w14:paraId="7D166A56" w14:textId="77777777" w:rsidR="004C61A2" w:rsidRDefault="004C61A2" w:rsidP="004C61A2">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Krajský pozemkový úřad </w:t>
      </w:r>
      <w:bookmarkStart w:id="1" w:name="_Hlk13731914"/>
      <w:r w:rsidRPr="001C04F6">
        <w:rPr>
          <w:rFonts w:cs="Arial"/>
          <w:b/>
          <w:szCs w:val="22"/>
        </w:rPr>
        <w:t>pro Pardubický kraj,</w:t>
      </w:r>
    </w:p>
    <w:p w14:paraId="5FFA5FF9" w14:textId="77777777" w:rsidR="004C61A2" w:rsidRPr="00584922" w:rsidRDefault="004C61A2" w:rsidP="004C61A2">
      <w:pPr>
        <w:overflowPunct w:val="0"/>
        <w:autoSpaceDE w:val="0"/>
        <w:autoSpaceDN w:val="0"/>
        <w:adjustRightInd w:val="0"/>
        <w:spacing w:after="0" w:line="276" w:lineRule="auto"/>
        <w:ind w:left="567" w:right="565" w:hanging="567"/>
        <w:jc w:val="both"/>
        <w:textAlignment w:val="baseline"/>
        <w:rPr>
          <w:rFonts w:cs="Arial"/>
          <w:szCs w:val="22"/>
        </w:rPr>
      </w:pPr>
      <w:r w:rsidRPr="001C04F6">
        <w:rPr>
          <w:rFonts w:cs="Arial"/>
          <w:b/>
          <w:szCs w:val="22"/>
        </w:rPr>
        <w:t>Pobočka Ústí nad Orlicí</w:t>
      </w:r>
      <w:r w:rsidRPr="00584922">
        <w:rPr>
          <w:rFonts w:cs="Arial"/>
          <w:szCs w:val="22"/>
        </w:rPr>
        <w:tab/>
      </w:r>
      <w:r w:rsidRPr="00584922">
        <w:rPr>
          <w:rFonts w:cs="Arial"/>
          <w:szCs w:val="22"/>
        </w:rPr>
        <w:tab/>
      </w:r>
      <w:r w:rsidRPr="00584922">
        <w:rPr>
          <w:rFonts w:cs="Arial"/>
          <w:szCs w:val="22"/>
        </w:rPr>
        <w:tab/>
      </w:r>
      <w:r w:rsidRPr="00584922">
        <w:rPr>
          <w:rFonts w:cs="Arial"/>
          <w:szCs w:val="22"/>
        </w:rPr>
        <w:tab/>
      </w:r>
      <w:bookmarkEnd w:id="1"/>
      <w:r w:rsidRPr="00584922">
        <w:rPr>
          <w:rFonts w:cs="Arial"/>
          <w:szCs w:val="22"/>
        </w:rPr>
        <w:tab/>
      </w:r>
      <w:r w:rsidRPr="00584922">
        <w:rPr>
          <w:rFonts w:cs="Arial"/>
          <w:szCs w:val="22"/>
        </w:rPr>
        <w:tab/>
      </w:r>
    </w:p>
    <w:p w14:paraId="2340C1AE" w14:textId="77777777" w:rsidR="004C61A2" w:rsidRDefault="004C61A2" w:rsidP="004C61A2">
      <w:pPr>
        <w:widowControl w:val="0"/>
        <w:tabs>
          <w:tab w:val="left" w:pos="4536"/>
        </w:tabs>
        <w:suppressAutoHyphens/>
        <w:spacing w:after="0" w:line="240" w:lineRule="auto"/>
        <w:ind w:left="567" w:right="565" w:hanging="567"/>
        <w:rPr>
          <w:rFonts w:eastAsia="Lucida Sans Unicode" w:cs="Arial"/>
          <w:szCs w:val="22"/>
        </w:rPr>
      </w:pPr>
      <w:r w:rsidRPr="00584922">
        <w:rPr>
          <w:rFonts w:eastAsia="Lucida Sans Unicode" w:cs="Arial"/>
          <w:szCs w:val="22"/>
        </w:rPr>
        <w:t xml:space="preserve">      </w:t>
      </w:r>
    </w:p>
    <w:p w14:paraId="0652EB1C" w14:textId="77777777" w:rsidR="004C61A2" w:rsidRPr="001C04F6" w:rsidRDefault="004C61A2" w:rsidP="004C61A2">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zastoupený:</w:t>
      </w:r>
      <w:r w:rsidRPr="001C04F6">
        <w:rPr>
          <w:rFonts w:eastAsia="Lucida Sans Unicode" w:cs="Arial"/>
          <w:szCs w:val="22"/>
        </w:rPr>
        <w:tab/>
        <w:t>Ing. Hanou Jeníčkovou, Ph.D. – vedoucí pobočky Ústí nad Orlicí</w:t>
      </w:r>
    </w:p>
    <w:p w14:paraId="36123BCF" w14:textId="77777777" w:rsidR="004C61A2" w:rsidRPr="001C04F6" w:rsidRDefault="004C61A2" w:rsidP="004C61A2">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ve smluvních záležitostech oprávněn jednat:</w:t>
      </w:r>
      <w:r w:rsidRPr="001C04F6">
        <w:rPr>
          <w:rFonts w:eastAsia="Lucida Sans Unicode" w:cs="Arial"/>
          <w:szCs w:val="22"/>
        </w:rPr>
        <w:tab/>
      </w:r>
      <w:bookmarkStart w:id="2" w:name="_Hlk13731963"/>
      <w:r w:rsidRPr="001C04F6">
        <w:rPr>
          <w:rFonts w:eastAsia="Lucida Sans Unicode" w:cs="Arial"/>
          <w:szCs w:val="22"/>
        </w:rPr>
        <w:t>Ing. Hana Jeníčková, Ph.D. – vedoucí pobočky Ústí nad Orlicí</w:t>
      </w:r>
      <w:bookmarkEnd w:id="2"/>
    </w:p>
    <w:p w14:paraId="748D353C" w14:textId="77777777" w:rsidR="004C61A2" w:rsidRPr="001C04F6" w:rsidRDefault="004C61A2" w:rsidP="004C61A2">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v technických záležitostech oprávněn jednat:</w:t>
      </w:r>
      <w:r w:rsidRPr="001C04F6">
        <w:rPr>
          <w:rFonts w:eastAsia="Lucida Sans Unicode" w:cs="Arial"/>
          <w:szCs w:val="22"/>
        </w:rPr>
        <w:tab/>
        <w:t>Alexandr Mikuláš, pobočka Ústí nad Orlicí</w:t>
      </w:r>
    </w:p>
    <w:p w14:paraId="6840321C" w14:textId="77777777" w:rsidR="004C61A2" w:rsidRPr="001C04F6" w:rsidRDefault="004C61A2" w:rsidP="004C61A2">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Adresa:</w:t>
      </w:r>
      <w:r w:rsidRPr="001C04F6">
        <w:rPr>
          <w:rFonts w:eastAsia="Lucida Sans Unicode" w:cs="Arial"/>
          <w:szCs w:val="22"/>
        </w:rPr>
        <w:tab/>
      </w:r>
      <w:bookmarkStart w:id="3" w:name="_Hlk13731947"/>
      <w:r w:rsidRPr="001C04F6">
        <w:rPr>
          <w:rFonts w:eastAsia="Lucida Sans Unicode" w:cs="Arial"/>
          <w:szCs w:val="22"/>
        </w:rPr>
        <w:t>Tvardkova 1191, 562 01 Ústí nad Orlicí</w:t>
      </w:r>
      <w:bookmarkEnd w:id="3"/>
    </w:p>
    <w:p w14:paraId="01CF4AFF" w14:textId="77777777" w:rsidR="004C61A2" w:rsidRPr="001C04F6" w:rsidRDefault="004C61A2" w:rsidP="004C61A2">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b/>
      </w:r>
      <w:r w:rsidRPr="001C04F6">
        <w:rPr>
          <w:rFonts w:eastAsia="Lucida Sans Unicode" w:cs="Arial"/>
          <w:szCs w:val="22"/>
        </w:rPr>
        <w:tab/>
      </w:r>
      <w:r w:rsidRPr="001C04F6">
        <w:rPr>
          <w:rFonts w:eastAsia="Lucida Sans Unicode" w:cs="Arial"/>
          <w:szCs w:val="22"/>
        </w:rPr>
        <w:tab/>
        <w:t xml:space="preserve">  </w:t>
      </w:r>
      <w:r w:rsidRPr="001C04F6">
        <w:rPr>
          <w:rFonts w:eastAsia="Lucida Sans Unicode" w:cs="Arial"/>
          <w:szCs w:val="22"/>
        </w:rPr>
        <w:tab/>
      </w:r>
    </w:p>
    <w:p w14:paraId="087CBE8E" w14:textId="77777777" w:rsidR="004C61A2" w:rsidRPr="001C04F6" w:rsidRDefault="004C61A2" w:rsidP="004C61A2">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Tel.:</w:t>
      </w:r>
      <w:r w:rsidRPr="001C04F6">
        <w:rPr>
          <w:rFonts w:eastAsia="Lucida Sans Unicode" w:cs="Arial"/>
          <w:szCs w:val="22"/>
        </w:rPr>
        <w:tab/>
      </w:r>
      <w:r>
        <w:rPr>
          <w:rFonts w:eastAsia="Lucida Sans Unicode" w:cs="Arial"/>
          <w:szCs w:val="22"/>
        </w:rPr>
        <w:tab/>
      </w:r>
      <w:r w:rsidRPr="001C04F6">
        <w:rPr>
          <w:rFonts w:eastAsia="Lucida Sans Unicode" w:cs="Arial"/>
          <w:szCs w:val="22"/>
        </w:rPr>
        <w:t>+420 601 584 036</w:t>
      </w:r>
      <w:r w:rsidRPr="001C04F6">
        <w:rPr>
          <w:rFonts w:eastAsia="Lucida Sans Unicode" w:cs="Arial"/>
          <w:szCs w:val="22"/>
        </w:rPr>
        <w:tab/>
      </w:r>
      <w:r w:rsidRPr="001C04F6">
        <w:rPr>
          <w:rFonts w:eastAsia="Lucida Sans Unicode" w:cs="Arial"/>
          <w:szCs w:val="22"/>
        </w:rPr>
        <w:tab/>
        <w:t xml:space="preserve"> </w:t>
      </w:r>
    </w:p>
    <w:p w14:paraId="34A6FD9E" w14:textId="77777777" w:rsidR="004C61A2" w:rsidRPr="001C04F6" w:rsidRDefault="004C61A2" w:rsidP="004C61A2">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E-mail:</w:t>
      </w:r>
      <w:r w:rsidRPr="001C04F6">
        <w:rPr>
          <w:rFonts w:eastAsia="Lucida Sans Unicode" w:cs="Arial"/>
          <w:szCs w:val="22"/>
        </w:rPr>
        <w:tab/>
        <w:t>ustino.pk@spucr.cz</w:t>
      </w:r>
    </w:p>
    <w:p w14:paraId="055C716E" w14:textId="77777777" w:rsidR="004C61A2" w:rsidRPr="001C04F6" w:rsidRDefault="004C61A2" w:rsidP="004C61A2">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ID DS:</w:t>
      </w:r>
      <w:r w:rsidRPr="001C04F6">
        <w:rPr>
          <w:rFonts w:eastAsia="Lucida Sans Unicode" w:cs="Arial"/>
          <w:szCs w:val="22"/>
        </w:rPr>
        <w:tab/>
        <w:t>z49per3</w:t>
      </w:r>
    </w:p>
    <w:p w14:paraId="467847CA" w14:textId="77777777" w:rsidR="004C61A2" w:rsidRPr="001C04F6" w:rsidRDefault="004C61A2" w:rsidP="004C61A2">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Bankovní spojení:</w:t>
      </w:r>
      <w:r w:rsidRPr="001C04F6">
        <w:rPr>
          <w:rFonts w:eastAsia="Lucida Sans Unicode" w:cs="Arial"/>
          <w:szCs w:val="22"/>
        </w:rPr>
        <w:tab/>
        <w:t xml:space="preserve">ČNB </w:t>
      </w:r>
      <w:r w:rsidRPr="001C04F6">
        <w:rPr>
          <w:rFonts w:eastAsia="Lucida Sans Unicode" w:cs="Arial"/>
          <w:szCs w:val="22"/>
        </w:rPr>
        <w:tab/>
      </w:r>
    </w:p>
    <w:p w14:paraId="0F66E2C5" w14:textId="77777777" w:rsidR="004C61A2" w:rsidRPr="001C04F6" w:rsidRDefault="004C61A2" w:rsidP="004C61A2">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Číslo účtu:</w:t>
      </w:r>
      <w:r w:rsidRPr="001C04F6">
        <w:rPr>
          <w:rFonts w:eastAsia="Lucida Sans Unicode" w:cs="Arial"/>
          <w:szCs w:val="22"/>
        </w:rPr>
        <w:tab/>
        <w:t>3723001/0710</w:t>
      </w:r>
    </w:p>
    <w:p w14:paraId="79165B35" w14:textId="77777777" w:rsidR="004C61A2" w:rsidRPr="001C04F6" w:rsidRDefault="004C61A2" w:rsidP="004C61A2">
      <w:pPr>
        <w:widowControl w:val="0"/>
        <w:tabs>
          <w:tab w:val="left" w:pos="4536"/>
        </w:tabs>
        <w:suppressAutoHyphens/>
        <w:spacing w:after="0" w:line="240" w:lineRule="auto"/>
        <w:ind w:left="567" w:right="565" w:hanging="567"/>
        <w:rPr>
          <w:rFonts w:eastAsia="Lucida Sans Unicode" w:cs="Arial"/>
          <w:szCs w:val="22"/>
        </w:rPr>
      </w:pPr>
      <w:r>
        <w:rPr>
          <w:rFonts w:eastAsia="Lucida Sans Unicode" w:cs="Arial"/>
          <w:szCs w:val="22"/>
        </w:rPr>
        <w:t>I</w:t>
      </w:r>
      <w:r w:rsidRPr="001C04F6">
        <w:rPr>
          <w:rFonts w:eastAsia="Lucida Sans Unicode" w:cs="Arial"/>
          <w:szCs w:val="22"/>
        </w:rPr>
        <w:t>ČO:</w:t>
      </w:r>
      <w:r w:rsidRPr="001C04F6">
        <w:rPr>
          <w:rFonts w:eastAsia="Lucida Sans Unicode" w:cs="Arial"/>
          <w:szCs w:val="22"/>
        </w:rPr>
        <w:tab/>
      </w:r>
      <w:r>
        <w:rPr>
          <w:rFonts w:eastAsia="Lucida Sans Unicode" w:cs="Arial"/>
          <w:szCs w:val="22"/>
        </w:rPr>
        <w:tab/>
      </w:r>
      <w:r w:rsidRPr="001C04F6">
        <w:rPr>
          <w:rFonts w:eastAsia="Lucida Sans Unicode" w:cs="Arial"/>
          <w:szCs w:val="22"/>
        </w:rPr>
        <w:t xml:space="preserve">01312774                                                                 </w:t>
      </w:r>
    </w:p>
    <w:p w14:paraId="69B5F092" w14:textId="77777777" w:rsidR="004C61A2" w:rsidRPr="00584922" w:rsidRDefault="004C61A2" w:rsidP="004C61A2">
      <w:pPr>
        <w:tabs>
          <w:tab w:val="left" w:pos="0"/>
          <w:tab w:val="left" w:pos="4536"/>
        </w:tabs>
        <w:spacing w:after="0" w:line="240" w:lineRule="auto"/>
        <w:rPr>
          <w:rFonts w:cs="Arial"/>
          <w:szCs w:val="22"/>
        </w:rPr>
      </w:pPr>
      <w:r w:rsidRPr="001C04F6">
        <w:rPr>
          <w:rFonts w:eastAsia="Lucida Sans Unicode" w:cs="Arial"/>
          <w:szCs w:val="22"/>
        </w:rPr>
        <w:t>DIČ:</w:t>
      </w:r>
      <w:r w:rsidRPr="001C04F6">
        <w:rPr>
          <w:rFonts w:eastAsia="Lucida Sans Unicode" w:cs="Arial"/>
          <w:szCs w:val="22"/>
        </w:rPr>
        <w:tab/>
        <w:t>není plátcem DPH</w:t>
      </w:r>
    </w:p>
    <w:p w14:paraId="03DAF5AC" w14:textId="77777777" w:rsidR="004C61A2" w:rsidRDefault="004C61A2" w:rsidP="004C61A2">
      <w:pPr>
        <w:spacing w:after="0"/>
        <w:rPr>
          <w:rFonts w:cs="Arial"/>
          <w:szCs w:val="22"/>
        </w:rPr>
      </w:pPr>
    </w:p>
    <w:p w14:paraId="0337BA00" w14:textId="77777777" w:rsidR="0066453C" w:rsidRPr="00B463F6" w:rsidRDefault="0066453C" w:rsidP="0066453C">
      <w:pPr>
        <w:tabs>
          <w:tab w:val="left" w:pos="0"/>
        </w:tabs>
        <w:spacing w:after="0" w:line="240" w:lineRule="auto"/>
        <w:rPr>
          <w:rFonts w:cs="Arial"/>
          <w:szCs w:val="22"/>
        </w:rPr>
      </w:pPr>
    </w:p>
    <w:p w14:paraId="0BE75524" w14:textId="77777777" w:rsidR="0066453C" w:rsidRPr="00B463F6" w:rsidRDefault="0066453C" w:rsidP="0066453C">
      <w:pPr>
        <w:spacing w:after="0"/>
        <w:rPr>
          <w:rFonts w:cs="Arial"/>
          <w:szCs w:val="22"/>
        </w:rPr>
      </w:pPr>
      <w:r w:rsidRPr="00B463F6">
        <w:rPr>
          <w:rFonts w:cs="Arial"/>
          <w:szCs w:val="22"/>
        </w:rPr>
        <w:t>(dále jen „</w:t>
      </w:r>
      <w:r w:rsidRPr="00B463F6">
        <w:rPr>
          <w:rFonts w:cs="Arial"/>
          <w:b/>
          <w:szCs w:val="22"/>
        </w:rPr>
        <w:t>příkazce</w:t>
      </w:r>
      <w:r w:rsidRPr="00B463F6">
        <w:rPr>
          <w:rFonts w:cs="Arial"/>
          <w:szCs w:val="22"/>
        </w:rPr>
        <w:t>“)</w:t>
      </w:r>
      <w:r w:rsidRPr="00B463F6">
        <w:rPr>
          <w:rFonts w:cs="Arial"/>
          <w:szCs w:val="22"/>
        </w:rPr>
        <w:tab/>
      </w:r>
    </w:p>
    <w:p w14:paraId="44B9EFF7" w14:textId="77777777" w:rsidR="00E953AF" w:rsidRPr="00B463F6" w:rsidRDefault="00E953AF">
      <w:pPr>
        <w:rPr>
          <w:rFonts w:cs="Arial"/>
          <w:szCs w:val="22"/>
        </w:rPr>
      </w:pPr>
    </w:p>
    <w:p w14:paraId="2C37B5CE" w14:textId="25C761DB" w:rsidR="0077221F" w:rsidRDefault="0057161A">
      <w:pPr>
        <w:rPr>
          <w:rFonts w:cs="Arial"/>
          <w:b/>
          <w:bCs/>
          <w:szCs w:val="22"/>
        </w:rPr>
      </w:pPr>
      <w:r w:rsidRPr="00B463F6">
        <w:rPr>
          <w:rFonts w:cs="Arial"/>
          <w:b/>
          <w:bCs/>
          <w:szCs w:val="22"/>
        </w:rPr>
        <w:t>Příkazník</w:t>
      </w:r>
    </w:p>
    <w:p w14:paraId="4B35429E" w14:textId="111AA728" w:rsidR="00A237C5" w:rsidRPr="00B463F6" w:rsidRDefault="00A237C5">
      <w:pPr>
        <w:rPr>
          <w:rFonts w:cs="Arial"/>
          <w:szCs w:val="22"/>
        </w:rPr>
      </w:pPr>
      <w:r>
        <w:rPr>
          <w:rFonts w:cs="Arial"/>
          <w:szCs w:val="22"/>
        </w:rPr>
        <w:t xml:space="preserve">Jméno: </w:t>
      </w:r>
    </w:p>
    <w:p w14:paraId="70467DA5" w14:textId="77777777" w:rsidR="00A361DB" w:rsidRPr="00B463F6" w:rsidRDefault="00A361DB" w:rsidP="00A361DB">
      <w:pPr>
        <w:tabs>
          <w:tab w:val="left" w:pos="0"/>
        </w:tabs>
        <w:spacing w:after="0" w:line="240" w:lineRule="auto"/>
        <w:rPr>
          <w:rFonts w:cs="Arial"/>
          <w:szCs w:val="22"/>
        </w:rPr>
      </w:pPr>
      <w:r w:rsidRPr="00B463F6">
        <w:rPr>
          <w:rFonts w:cs="Arial"/>
          <w:szCs w:val="22"/>
        </w:rPr>
        <w:t>Sídlo:</w:t>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b/>
          <w:szCs w:val="22"/>
          <w:highlight w:val="yellow"/>
          <w:lang w:val="en-US"/>
        </w:rPr>
        <w:t>[DOPLNIT]</w:t>
      </w:r>
    </w:p>
    <w:p w14:paraId="5B4F0CAA" w14:textId="77777777" w:rsidR="00A361DB" w:rsidRPr="00B463F6" w:rsidRDefault="00A361DB" w:rsidP="00A361DB">
      <w:pPr>
        <w:tabs>
          <w:tab w:val="left" w:pos="0"/>
        </w:tabs>
        <w:spacing w:after="0" w:line="240" w:lineRule="auto"/>
        <w:rPr>
          <w:rFonts w:cs="Arial"/>
          <w:szCs w:val="22"/>
        </w:rPr>
      </w:pPr>
      <w:proofErr w:type="gramStart"/>
      <w:r w:rsidRPr="00B463F6">
        <w:rPr>
          <w:rFonts w:cs="Arial"/>
          <w:szCs w:val="22"/>
        </w:rPr>
        <w:t xml:space="preserve">Zastoupený:   </w:t>
      </w:r>
      <w:proofErr w:type="gramEnd"/>
      <w:r w:rsidRPr="00B463F6">
        <w:rPr>
          <w:rFonts w:cs="Arial"/>
          <w:szCs w:val="22"/>
        </w:rPr>
        <w:t xml:space="preserve">       </w:t>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b/>
          <w:szCs w:val="22"/>
          <w:highlight w:val="yellow"/>
          <w:lang w:val="en-US"/>
        </w:rPr>
        <w:t>[DOPLNIT]</w:t>
      </w:r>
    </w:p>
    <w:p w14:paraId="02A5BAFD" w14:textId="77777777" w:rsidR="00A361DB" w:rsidRPr="00B463F6" w:rsidRDefault="00A361DB" w:rsidP="00A361DB">
      <w:pPr>
        <w:tabs>
          <w:tab w:val="left" w:pos="0"/>
        </w:tabs>
        <w:spacing w:after="0" w:line="240" w:lineRule="auto"/>
        <w:rPr>
          <w:rFonts w:cs="Arial"/>
          <w:szCs w:val="22"/>
        </w:rPr>
      </w:pPr>
      <w:r w:rsidRPr="00B463F6">
        <w:rPr>
          <w:rFonts w:cs="Arial"/>
          <w:szCs w:val="22"/>
        </w:rPr>
        <w:t xml:space="preserve">IČO: </w:t>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b/>
          <w:szCs w:val="22"/>
          <w:highlight w:val="yellow"/>
          <w:lang w:val="en-US"/>
        </w:rPr>
        <w:t>[DOPLNIT]</w:t>
      </w:r>
    </w:p>
    <w:p w14:paraId="72D40E80" w14:textId="6D01C94D" w:rsidR="00380FE3" w:rsidRPr="00D9780F" w:rsidRDefault="00A361DB" w:rsidP="00380FE3">
      <w:pPr>
        <w:tabs>
          <w:tab w:val="left" w:pos="4253"/>
        </w:tabs>
        <w:spacing w:after="0" w:line="288" w:lineRule="auto"/>
        <w:jc w:val="both"/>
        <w:rPr>
          <w:rFonts w:cs="Arial"/>
        </w:rPr>
      </w:pPr>
      <w:r w:rsidRPr="00B463F6">
        <w:rPr>
          <w:rFonts w:cs="Arial"/>
          <w:szCs w:val="22"/>
        </w:rPr>
        <w:t xml:space="preserve">DIČ: </w:t>
      </w:r>
      <w:r w:rsidRPr="00B463F6">
        <w:rPr>
          <w:rFonts w:cs="Arial"/>
          <w:szCs w:val="22"/>
        </w:rPr>
        <w:tab/>
      </w:r>
      <w:r w:rsidRPr="00B463F6">
        <w:rPr>
          <w:rFonts w:cs="Arial"/>
          <w:szCs w:val="22"/>
        </w:rPr>
        <w:tab/>
      </w:r>
      <w:r w:rsidRPr="00B463F6">
        <w:rPr>
          <w:rFonts w:cs="Arial"/>
          <w:szCs w:val="22"/>
        </w:rPr>
        <w:tab/>
      </w:r>
      <w:r w:rsidR="00380FE3" w:rsidRPr="00B463F6" w:rsidDel="00380FE3">
        <w:rPr>
          <w:rFonts w:cs="Arial"/>
          <w:szCs w:val="22"/>
        </w:rPr>
        <w:t xml:space="preserve"> </w:t>
      </w:r>
      <w:r w:rsidRPr="00B463F6">
        <w:rPr>
          <w:rFonts w:cs="Arial"/>
          <w:b/>
          <w:szCs w:val="22"/>
          <w:highlight w:val="yellow"/>
          <w:lang w:val="en-US"/>
        </w:rPr>
        <w:t>[DOPLNIT]</w:t>
      </w:r>
      <w:r w:rsidR="00380FE3" w:rsidRPr="00380FE3">
        <w:rPr>
          <w:rFonts w:cs="Arial"/>
          <w:b/>
          <w:bCs/>
          <w:snapToGrid w:val="0"/>
        </w:rPr>
        <w:t xml:space="preserve"> </w:t>
      </w:r>
      <w:r w:rsidR="00380FE3">
        <w:rPr>
          <w:rFonts w:cs="Arial"/>
          <w:b/>
          <w:bCs/>
          <w:snapToGrid w:val="0"/>
        </w:rPr>
        <w:t>je/není plátcem DPH</w:t>
      </w:r>
    </w:p>
    <w:p w14:paraId="2B033E99" w14:textId="77777777" w:rsidR="00A361DB" w:rsidRPr="00B463F6" w:rsidRDefault="00A361DB" w:rsidP="00A361DB">
      <w:pPr>
        <w:tabs>
          <w:tab w:val="left" w:pos="0"/>
        </w:tabs>
        <w:spacing w:after="0" w:line="240" w:lineRule="auto"/>
        <w:rPr>
          <w:rFonts w:cs="Arial"/>
          <w:szCs w:val="22"/>
        </w:rPr>
      </w:pPr>
    </w:p>
    <w:p w14:paraId="36854063" w14:textId="77777777" w:rsidR="00A361DB" w:rsidRPr="00B463F6" w:rsidRDefault="00A361DB" w:rsidP="00A361DB">
      <w:pPr>
        <w:tabs>
          <w:tab w:val="left" w:pos="0"/>
        </w:tabs>
        <w:spacing w:after="0" w:line="240" w:lineRule="auto"/>
        <w:rPr>
          <w:rFonts w:cs="Arial"/>
          <w:szCs w:val="22"/>
        </w:rPr>
      </w:pPr>
      <w:r w:rsidRPr="00B463F6">
        <w:rPr>
          <w:rFonts w:cs="Arial"/>
          <w:szCs w:val="22"/>
        </w:rPr>
        <w:t>Zápis v živnostenském rejstříku:</w:t>
      </w:r>
      <w:r w:rsidRPr="00B463F6">
        <w:rPr>
          <w:rFonts w:cs="Arial"/>
          <w:szCs w:val="22"/>
        </w:rPr>
        <w:tab/>
      </w:r>
      <w:r w:rsidRPr="00B463F6">
        <w:rPr>
          <w:rFonts w:cs="Arial"/>
          <w:szCs w:val="22"/>
        </w:rPr>
        <w:tab/>
      </w:r>
      <w:r w:rsidRPr="00B463F6">
        <w:rPr>
          <w:rFonts w:cs="Arial"/>
          <w:szCs w:val="22"/>
        </w:rPr>
        <w:tab/>
      </w:r>
      <w:r w:rsidRPr="00B463F6">
        <w:rPr>
          <w:rFonts w:cs="Arial"/>
          <w:b/>
          <w:szCs w:val="22"/>
          <w:highlight w:val="yellow"/>
          <w:lang w:val="en-US"/>
        </w:rPr>
        <w:t>[DOPLNIT]</w:t>
      </w:r>
    </w:p>
    <w:p w14:paraId="3103E76A" w14:textId="77777777" w:rsidR="00A361DB" w:rsidRPr="00B463F6" w:rsidRDefault="00A361DB" w:rsidP="00A361DB">
      <w:pPr>
        <w:tabs>
          <w:tab w:val="left" w:pos="0"/>
        </w:tabs>
        <w:spacing w:after="0" w:line="240" w:lineRule="auto"/>
        <w:rPr>
          <w:rFonts w:cs="Arial"/>
          <w:szCs w:val="22"/>
        </w:rPr>
      </w:pPr>
      <w:r w:rsidRPr="00B463F6">
        <w:rPr>
          <w:rFonts w:cs="Arial"/>
          <w:szCs w:val="22"/>
        </w:rPr>
        <w:t xml:space="preserve">Bankovní spojení: </w:t>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b/>
          <w:szCs w:val="22"/>
          <w:highlight w:val="yellow"/>
          <w:lang w:val="en-US"/>
        </w:rPr>
        <w:t>[DOPLNIT]</w:t>
      </w:r>
    </w:p>
    <w:p w14:paraId="7DD191FD" w14:textId="77777777" w:rsidR="00A361DB" w:rsidRPr="00B463F6" w:rsidRDefault="00A361DB" w:rsidP="00A361DB">
      <w:pPr>
        <w:tabs>
          <w:tab w:val="left" w:pos="0"/>
        </w:tabs>
        <w:spacing w:after="0" w:line="240" w:lineRule="auto"/>
        <w:rPr>
          <w:rFonts w:cs="Arial"/>
          <w:szCs w:val="22"/>
        </w:rPr>
      </w:pPr>
      <w:r w:rsidRPr="00B463F6">
        <w:rPr>
          <w:rFonts w:cs="Arial"/>
          <w:szCs w:val="22"/>
        </w:rPr>
        <w:t xml:space="preserve">Číslo účtu: </w:t>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b/>
          <w:szCs w:val="22"/>
          <w:highlight w:val="yellow"/>
          <w:lang w:val="en-US"/>
        </w:rPr>
        <w:t>[DOPLNIT]</w:t>
      </w:r>
    </w:p>
    <w:p w14:paraId="6BDA97DC" w14:textId="77777777" w:rsidR="00A361DB" w:rsidRPr="00B463F6" w:rsidRDefault="00A361DB" w:rsidP="00A361DB">
      <w:pPr>
        <w:tabs>
          <w:tab w:val="left" w:pos="0"/>
        </w:tabs>
        <w:spacing w:after="0" w:line="240" w:lineRule="auto"/>
        <w:rPr>
          <w:rFonts w:cs="Arial"/>
          <w:szCs w:val="22"/>
        </w:rPr>
      </w:pPr>
      <w:r w:rsidRPr="00B463F6">
        <w:rPr>
          <w:rFonts w:cs="Arial"/>
          <w:szCs w:val="22"/>
        </w:rPr>
        <w:t>Telefon/fax:</w:t>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b/>
          <w:szCs w:val="22"/>
          <w:highlight w:val="yellow"/>
          <w:lang w:val="en-US"/>
        </w:rPr>
        <w:t>[DOPLNIT]</w:t>
      </w:r>
    </w:p>
    <w:p w14:paraId="3C00C3FD" w14:textId="77777777" w:rsidR="00A361DB" w:rsidRPr="00B463F6" w:rsidRDefault="00A361DB" w:rsidP="00A361DB">
      <w:pPr>
        <w:tabs>
          <w:tab w:val="left" w:pos="0"/>
        </w:tabs>
        <w:spacing w:after="0" w:line="240" w:lineRule="auto"/>
        <w:rPr>
          <w:rFonts w:cs="Arial"/>
          <w:szCs w:val="22"/>
        </w:rPr>
      </w:pPr>
      <w:r w:rsidRPr="00B463F6">
        <w:rPr>
          <w:rFonts w:cs="Arial"/>
          <w:szCs w:val="22"/>
        </w:rPr>
        <w:t>e-mail:</w:t>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b/>
          <w:szCs w:val="22"/>
          <w:highlight w:val="yellow"/>
          <w:lang w:val="en-US"/>
        </w:rPr>
        <w:t>[DOPLNIT]</w:t>
      </w:r>
    </w:p>
    <w:p w14:paraId="046B9E80" w14:textId="77777777" w:rsidR="00A361DB" w:rsidRPr="00B463F6" w:rsidRDefault="00A361DB" w:rsidP="00A361DB">
      <w:pPr>
        <w:tabs>
          <w:tab w:val="left" w:pos="0"/>
        </w:tabs>
        <w:spacing w:after="0" w:line="240" w:lineRule="auto"/>
        <w:rPr>
          <w:rFonts w:cs="Arial"/>
          <w:szCs w:val="22"/>
        </w:rPr>
      </w:pPr>
      <w:r w:rsidRPr="00B463F6">
        <w:rPr>
          <w:rFonts w:cs="Arial"/>
          <w:szCs w:val="22"/>
        </w:rPr>
        <w:t xml:space="preserve">ID </w:t>
      </w:r>
      <w:proofErr w:type="gramStart"/>
      <w:r w:rsidRPr="00B463F6">
        <w:rPr>
          <w:rFonts w:cs="Arial"/>
          <w:szCs w:val="22"/>
        </w:rPr>
        <w:t xml:space="preserve">DS:   </w:t>
      </w:r>
      <w:proofErr w:type="gramEnd"/>
      <w:r w:rsidRPr="00B463F6">
        <w:rPr>
          <w:rFonts w:cs="Arial"/>
          <w:szCs w:val="22"/>
        </w:rPr>
        <w:t xml:space="preserve">  </w:t>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b/>
          <w:szCs w:val="22"/>
          <w:highlight w:val="yellow"/>
          <w:lang w:val="en-US"/>
        </w:rPr>
        <w:t>[DOPLNIT]</w:t>
      </w:r>
    </w:p>
    <w:p w14:paraId="2FAC42F5" w14:textId="77777777" w:rsidR="00A361DB" w:rsidRPr="00B463F6" w:rsidRDefault="00A361DB" w:rsidP="00A361DB">
      <w:pPr>
        <w:tabs>
          <w:tab w:val="left" w:pos="0"/>
        </w:tabs>
        <w:spacing w:after="0" w:line="240" w:lineRule="auto"/>
        <w:rPr>
          <w:rFonts w:cs="Arial"/>
          <w:szCs w:val="22"/>
        </w:rPr>
      </w:pPr>
    </w:p>
    <w:p w14:paraId="53D54E88" w14:textId="1AB16632" w:rsidR="00E7673E" w:rsidRPr="00B463F6" w:rsidRDefault="00A361DB" w:rsidP="00A361DB">
      <w:pPr>
        <w:tabs>
          <w:tab w:val="left" w:pos="0"/>
        </w:tabs>
        <w:spacing w:after="0" w:line="240" w:lineRule="auto"/>
        <w:rPr>
          <w:rFonts w:cs="Arial"/>
          <w:szCs w:val="22"/>
        </w:rPr>
      </w:pPr>
      <w:proofErr w:type="spellStart"/>
      <w:r w:rsidRPr="00B463F6">
        <w:rPr>
          <w:rFonts w:cs="Arial"/>
          <w:szCs w:val="22"/>
          <w:lang w:val="en-US"/>
        </w:rPr>
        <w:t>Společnost</w:t>
      </w:r>
      <w:proofErr w:type="spellEnd"/>
      <w:r w:rsidRPr="00B463F6">
        <w:rPr>
          <w:rFonts w:cs="Arial"/>
          <w:szCs w:val="22"/>
          <w:lang w:val="en-US"/>
        </w:rPr>
        <w:t xml:space="preserve"> je </w:t>
      </w:r>
      <w:proofErr w:type="spellStart"/>
      <w:r w:rsidRPr="00B463F6">
        <w:rPr>
          <w:rFonts w:cs="Arial"/>
          <w:szCs w:val="22"/>
          <w:lang w:val="en-US"/>
        </w:rPr>
        <w:t>zapsaná</w:t>
      </w:r>
      <w:proofErr w:type="spellEnd"/>
      <w:r w:rsidRPr="00B463F6">
        <w:rPr>
          <w:rFonts w:cs="Arial"/>
          <w:szCs w:val="22"/>
          <w:lang w:val="en-US"/>
        </w:rPr>
        <w:t xml:space="preserve"> v </w:t>
      </w:r>
      <w:proofErr w:type="spellStart"/>
      <w:r w:rsidRPr="00B463F6">
        <w:rPr>
          <w:rFonts w:cs="Arial"/>
          <w:szCs w:val="22"/>
          <w:lang w:val="en-US"/>
        </w:rPr>
        <w:t>obchodním</w:t>
      </w:r>
      <w:proofErr w:type="spellEnd"/>
      <w:r w:rsidRPr="00B463F6">
        <w:rPr>
          <w:rFonts w:cs="Arial"/>
          <w:szCs w:val="22"/>
          <w:lang w:val="en-US"/>
        </w:rPr>
        <w:t xml:space="preserve"> </w:t>
      </w:r>
      <w:proofErr w:type="spellStart"/>
      <w:r w:rsidRPr="00B463F6">
        <w:rPr>
          <w:rFonts w:cs="Arial"/>
          <w:szCs w:val="22"/>
          <w:lang w:val="en-US"/>
        </w:rPr>
        <w:t>rejstříku</w:t>
      </w:r>
      <w:proofErr w:type="spellEnd"/>
      <w:r w:rsidRPr="00B463F6">
        <w:rPr>
          <w:rFonts w:cs="Arial"/>
          <w:szCs w:val="22"/>
          <w:lang w:val="en-US"/>
        </w:rPr>
        <w:t xml:space="preserve"> </w:t>
      </w:r>
      <w:proofErr w:type="spellStart"/>
      <w:r w:rsidRPr="00B463F6">
        <w:rPr>
          <w:rFonts w:cs="Arial"/>
          <w:szCs w:val="22"/>
          <w:lang w:val="en-US"/>
        </w:rPr>
        <w:t>vedeném</w:t>
      </w:r>
      <w:proofErr w:type="spellEnd"/>
      <w:r w:rsidRPr="00B463F6">
        <w:rPr>
          <w:rFonts w:cs="Arial"/>
          <w:szCs w:val="22"/>
          <w:lang w:val="en-US"/>
        </w:rPr>
        <w:t xml:space="preserve"> u </w:t>
      </w:r>
      <w:r w:rsidRPr="00B463F6">
        <w:rPr>
          <w:rFonts w:cs="Arial"/>
          <w:b/>
          <w:szCs w:val="22"/>
          <w:highlight w:val="yellow"/>
          <w:lang w:val="en-US"/>
        </w:rPr>
        <w:t>[DOPLNIT]</w:t>
      </w:r>
      <w:r w:rsidRPr="00B463F6">
        <w:rPr>
          <w:rFonts w:cs="Arial"/>
          <w:b/>
          <w:szCs w:val="22"/>
          <w:lang w:val="en-US"/>
        </w:rPr>
        <w:t xml:space="preserve"> </w:t>
      </w:r>
      <w:proofErr w:type="spellStart"/>
      <w:r w:rsidRPr="00B463F6">
        <w:rPr>
          <w:rFonts w:cs="Arial"/>
          <w:szCs w:val="22"/>
          <w:lang w:val="en-US"/>
        </w:rPr>
        <w:t>soudu</w:t>
      </w:r>
      <w:proofErr w:type="spellEnd"/>
      <w:r w:rsidRPr="00B463F6">
        <w:rPr>
          <w:rFonts w:cs="Arial"/>
          <w:szCs w:val="22"/>
          <w:lang w:val="en-US"/>
        </w:rPr>
        <w:t xml:space="preserve"> v </w:t>
      </w:r>
      <w:r w:rsidRPr="00B463F6">
        <w:rPr>
          <w:rFonts w:cs="Arial"/>
          <w:b/>
          <w:szCs w:val="22"/>
          <w:highlight w:val="yellow"/>
          <w:lang w:val="en-US"/>
        </w:rPr>
        <w:t>[DOPLNIT]</w:t>
      </w:r>
      <w:r w:rsidRPr="00B463F6">
        <w:rPr>
          <w:rFonts w:cs="Arial"/>
          <w:b/>
          <w:szCs w:val="22"/>
          <w:lang w:val="en-US"/>
        </w:rPr>
        <w:t xml:space="preserve"> </w:t>
      </w:r>
      <w:proofErr w:type="spellStart"/>
      <w:r w:rsidRPr="00B463F6">
        <w:rPr>
          <w:rFonts w:cs="Arial"/>
          <w:szCs w:val="22"/>
          <w:lang w:val="en-US"/>
        </w:rPr>
        <w:t>oddíl</w:t>
      </w:r>
      <w:proofErr w:type="spellEnd"/>
      <w:r w:rsidRPr="00B463F6">
        <w:rPr>
          <w:rFonts w:cs="Arial"/>
          <w:szCs w:val="22"/>
          <w:lang w:val="en-US"/>
        </w:rPr>
        <w:t xml:space="preserve"> </w:t>
      </w:r>
      <w:r w:rsidRPr="00B463F6">
        <w:rPr>
          <w:rFonts w:cs="Arial"/>
          <w:b/>
          <w:szCs w:val="22"/>
          <w:highlight w:val="yellow"/>
          <w:lang w:val="en-US"/>
        </w:rPr>
        <w:t>[DOPLNIT]</w:t>
      </w:r>
      <w:r w:rsidRPr="00B463F6">
        <w:rPr>
          <w:rFonts w:cs="Arial"/>
          <w:b/>
          <w:szCs w:val="22"/>
          <w:lang w:val="en-US"/>
        </w:rPr>
        <w:t xml:space="preserve"> </w:t>
      </w:r>
      <w:proofErr w:type="spellStart"/>
      <w:r w:rsidRPr="00B463F6">
        <w:rPr>
          <w:rFonts w:cs="Arial"/>
          <w:szCs w:val="22"/>
          <w:lang w:val="en-US"/>
        </w:rPr>
        <w:t>vložka</w:t>
      </w:r>
      <w:proofErr w:type="spellEnd"/>
      <w:r w:rsidRPr="00B463F6">
        <w:rPr>
          <w:rFonts w:cs="Arial"/>
          <w:szCs w:val="22"/>
          <w:lang w:val="en-US"/>
        </w:rPr>
        <w:t xml:space="preserve"> </w:t>
      </w:r>
      <w:r w:rsidRPr="00B463F6">
        <w:rPr>
          <w:rFonts w:cs="Arial"/>
          <w:b/>
          <w:szCs w:val="22"/>
          <w:highlight w:val="yellow"/>
          <w:lang w:val="en-US"/>
        </w:rPr>
        <w:t>[DOPLNIT]</w:t>
      </w:r>
    </w:p>
    <w:p w14:paraId="0ADAF60D" w14:textId="77777777" w:rsidR="00A361DB" w:rsidRPr="00B463F6" w:rsidRDefault="00A361DB" w:rsidP="000071A1">
      <w:pPr>
        <w:tabs>
          <w:tab w:val="left" w:pos="0"/>
        </w:tabs>
        <w:spacing w:after="0" w:line="240" w:lineRule="auto"/>
        <w:jc w:val="both"/>
        <w:rPr>
          <w:rFonts w:cs="Arial"/>
          <w:szCs w:val="22"/>
        </w:rPr>
      </w:pPr>
      <w:r w:rsidRPr="00B463F6">
        <w:rPr>
          <w:rFonts w:cs="Arial"/>
          <w:szCs w:val="22"/>
        </w:rPr>
        <w:t>(dále jen „</w:t>
      </w:r>
      <w:r w:rsidRPr="00B463F6">
        <w:rPr>
          <w:rFonts w:cs="Arial"/>
          <w:b/>
          <w:szCs w:val="22"/>
        </w:rPr>
        <w:t>příkazník</w:t>
      </w:r>
      <w:r w:rsidRPr="00B463F6">
        <w:rPr>
          <w:rFonts w:cs="Arial"/>
          <w:szCs w:val="22"/>
        </w:rPr>
        <w:t>“)</w:t>
      </w:r>
    </w:p>
    <w:p w14:paraId="144F493E" w14:textId="77777777" w:rsidR="004C61A2" w:rsidRDefault="004C61A2" w:rsidP="008F712D">
      <w:pPr>
        <w:tabs>
          <w:tab w:val="left" w:pos="4536"/>
        </w:tabs>
        <w:spacing w:after="0" w:line="240" w:lineRule="auto"/>
        <w:jc w:val="center"/>
        <w:rPr>
          <w:rFonts w:ascii="Times New Roman" w:hAnsi="Times New Roman"/>
          <w:b/>
          <w:bCs/>
          <w:szCs w:val="22"/>
        </w:rPr>
      </w:pPr>
    </w:p>
    <w:p w14:paraId="2A366DE7" w14:textId="77777777" w:rsidR="004C61A2" w:rsidRDefault="004C61A2" w:rsidP="008F712D">
      <w:pPr>
        <w:tabs>
          <w:tab w:val="left" w:pos="4536"/>
        </w:tabs>
        <w:spacing w:after="0" w:line="240" w:lineRule="auto"/>
        <w:jc w:val="center"/>
        <w:rPr>
          <w:rFonts w:ascii="Times New Roman" w:hAnsi="Times New Roman"/>
          <w:b/>
          <w:bCs/>
          <w:szCs w:val="22"/>
        </w:rPr>
      </w:pPr>
    </w:p>
    <w:p w14:paraId="2BD9A493" w14:textId="77777777" w:rsidR="004C61A2" w:rsidRDefault="004C61A2" w:rsidP="008F712D">
      <w:pPr>
        <w:tabs>
          <w:tab w:val="left" w:pos="4536"/>
        </w:tabs>
        <w:spacing w:after="0" w:line="240" w:lineRule="auto"/>
        <w:jc w:val="center"/>
        <w:rPr>
          <w:rFonts w:ascii="Times New Roman" w:hAnsi="Times New Roman"/>
          <w:b/>
          <w:bCs/>
          <w:szCs w:val="22"/>
        </w:rPr>
      </w:pPr>
    </w:p>
    <w:p w14:paraId="10DAE635" w14:textId="0523073F" w:rsidR="00734660" w:rsidRPr="00B463F6" w:rsidRDefault="004B0FAE" w:rsidP="008F712D">
      <w:pPr>
        <w:tabs>
          <w:tab w:val="left" w:pos="4536"/>
        </w:tabs>
        <w:spacing w:after="0" w:line="240" w:lineRule="auto"/>
        <w:jc w:val="center"/>
        <w:rPr>
          <w:rFonts w:cs="Arial"/>
          <w:b/>
          <w:szCs w:val="22"/>
          <w:u w:val="single"/>
        </w:rPr>
      </w:pPr>
      <w:r w:rsidRPr="000071A1">
        <w:rPr>
          <w:rFonts w:ascii="Times New Roman" w:hAnsi="Times New Roman"/>
          <w:b/>
          <w:bCs/>
          <w:szCs w:val="22"/>
        </w:rPr>
        <w:lastRenderedPageBreak/>
        <w:t>Čl. I</w:t>
      </w:r>
      <w:r w:rsidR="00734660" w:rsidRPr="00B463F6">
        <w:rPr>
          <w:rFonts w:cs="Arial"/>
          <w:szCs w:val="22"/>
        </w:rPr>
        <w:br/>
      </w:r>
      <w:r w:rsidR="00734660" w:rsidRPr="00B463F6">
        <w:rPr>
          <w:rFonts w:cs="Arial"/>
          <w:b/>
          <w:szCs w:val="22"/>
          <w:u w:val="single"/>
        </w:rPr>
        <w:t>Účel a předmět smlouvy</w:t>
      </w:r>
    </w:p>
    <w:p w14:paraId="38BE2CD0" w14:textId="77777777" w:rsidR="004B0FAE" w:rsidRPr="00B463F6" w:rsidRDefault="004B0FAE" w:rsidP="004B0FAE">
      <w:pPr>
        <w:spacing w:after="0" w:line="240" w:lineRule="auto"/>
        <w:jc w:val="center"/>
        <w:rPr>
          <w:rFonts w:cs="Arial"/>
          <w:b/>
          <w:szCs w:val="22"/>
          <w:u w:val="single"/>
        </w:rPr>
      </w:pPr>
    </w:p>
    <w:p w14:paraId="7CABD8E8" w14:textId="1B6EAA1A" w:rsidR="004C61A2" w:rsidRPr="00C91072" w:rsidRDefault="004C61A2" w:rsidP="004C61A2">
      <w:pPr>
        <w:pStyle w:val="Odstavecseseznamem"/>
        <w:numPr>
          <w:ilvl w:val="0"/>
          <w:numId w:val="14"/>
        </w:numPr>
        <w:spacing w:before="60" w:after="0" w:line="240" w:lineRule="auto"/>
        <w:ind w:left="709" w:hanging="425"/>
        <w:jc w:val="both"/>
        <w:rPr>
          <w:rFonts w:cs="Arial"/>
          <w:szCs w:val="22"/>
        </w:rPr>
      </w:pPr>
      <w:bookmarkStart w:id="4" w:name="_Ref376451281"/>
      <w:r w:rsidRPr="00C91072">
        <w:rPr>
          <w:rFonts w:cs="Arial"/>
          <w:bCs/>
          <w:szCs w:val="22"/>
        </w:rPr>
        <w:t>Příkazník</w:t>
      </w:r>
      <w:r w:rsidRPr="00C91072">
        <w:rPr>
          <w:rFonts w:cs="Arial"/>
          <w:szCs w:val="22"/>
        </w:rPr>
        <w:t xml:space="preserve"> se zavazuje, že v rozsahu a za podmínek dohodnutých v této smlouvě pro příkazce, na jeho účet a jeho jménem vykoná a provede činnost koordinátora bezpečnosti a ochrany zdraví při práci (dále jen „koordinátor BOZP“ dle zákona </w:t>
      </w:r>
      <w:r w:rsidRPr="00C91072">
        <w:rPr>
          <w:rFonts w:cs="Arial"/>
          <w:szCs w:val="22"/>
        </w:rPr>
        <w:br/>
        <w:t xml:space="preserve">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dle prováděcích předpisů k tomuto zákonu, zejména dle nařízení vlády č. 591/2006 Sb., o bližších minimálních požadavcích na bezpečnost a ochranu zdraví při práci na staveništích (dále jen „nařízení vlády č. 591/2006 Sb.“) v rozsahu dle </w:t>
      </w:r>
      <w:r w:rsidRPr="00C91072">
        <w:rPr>
          <w:rFonts w:cs="Arial"/>
          <w:szCs w:val="22"/>
        </w:rPr>
        <w:fldChar w:fldCharType="begin"/>
      </w:r>
      <w:r w:rsidRPr="00C91072">
        <w:rPr>
          <w:rFonts w:cs="Arial"/>
          <w:szCs w:val="22"/>
        </w:rPr>
        <w:instrText xml:space="preserve"> REF _Ref376500168 \r \h  \* MERGEFORMAT </w:instrText>
      </w:r>
      <w:r w:rsidRPr="00C91072">
        <w:rPr>
          <w:rFonts w:cs="Arial"/>
          <w:szCs w:val="22"/>
        </w:rPr>
      </w:r>
      <w:r w:rsidRPr="00C91072">
        <w:rPr>
          <w:rFonts w:cs="Arial"/>
          <w:szCs w:val="22"/>
        </w:rPr>
        <w:fldChar w:fldCharType="separate"/>
      </w:r>
      <w:r>
        <w:rPr>
          <w:rFonts w:cs="Arial"/>
          <w:szCs w:val="22"/>
        </w:rPr>
        <w:t>Čl. I</w:t>
      </w:r>
      <w:r w:rsidRPr="00C91072">
        <w:rPr>
          <w:rFonts w:cs="Arial"/>
          <w:szCs w:val="22"/>
        </w:rPr>
        <w:fldChar w:fldCharType="end"/>
      </w:r>
      <w:r w:rsidRPr="00C91072">
        <w:rPr>
          <w:rFonts w:cs="Arial"/>
          <w:szCs w:val="22"/>
        </w:rPr>
        <w:t xml:space="preserve"> této smlouvy pro stavbu </w:t>
      </w:r>
      <w:proofErr w:type="spellStart"/>
      <w:r w:rsidRPr="009A21CF">
        <w:rPr>
          <w:rFonts w:cs="Arial"/>
          <w:b/>
          <w:szCs w:val="22"/>
          <w:lang w:val="en-US"/>
        </w:rPr>
        <w:t>Realizace</w:t>
      </w:r>
      <w:proofErr w:type="spellEnd"/>
      <w:r w:rsidRPr="009A21CF">
        <w:rPr>
          <w:rFonts w:cs="Arial"/>
          <w:b/>
          <w:szCs w:val="22"/>
          <w:lang w:val="en-US"/>
        </w:rPr>
        <w:t xml:space="preserve"> </w:t>
      </w:r>
      <w:proofErr w:type="spellStart"/>
      <w:r w:rsidRPr="009A21CF">
        <w:rPr>
          <w:rFonts w:cs="Arial"/>
          <w:b/>
          <w:szCs w:val="22"/>
          <w:lang w:val="en-US"/>
        </w:rPr>
        <w:t>společných</w:t>
      </w:r>
      <w:proofErr w:type="spellEnd"/>
      <w:r w:rsidRPr="009A21CF">
        <w:rPr>
          <w:rFonts w:cs="Arial"/>
          <w:b/>
          <w:szCs w:val="22"/>
          <w:lang w:val="en-US"/>
        </w:rPr>
        <w:t xml:space="preserve"> </w:t>
      </w:r>
      <w:proofErr w:type="spellStart"/>
      <w:r w:rsidRPr="009A21CF">
        <w:rPr>
          <w:rFonts w:cs="Arial"/>
          <w:b/>
          <w:szCs w:val="22"/>
          <w:lang w:val="en-US"/>
        </w:rPr>
        <w:t>zařízení</w:t>
      </w:r>
      <w:proofErr w:type="spellEnd"/>
      <w:r w:rsidRPr="009A21CF">
        <w:rPr>
          <w:rFonts w:cs="Arial"/>
          <w:b/>
          <w:szCs w:val="22"/>
          <w:lang w:val="en-US"/>
        </w:rPr>
        <w:t xml:space="preserve"> v </w:t>
      </w:r>
      <w:proofErr w:type="spellStart"/>
      <w:r w:rsidRPr="009A21CF">
        <w:rPr>
          <w:rFonts w:cs="Arial"/>
          <w:b/>
          <w:szCs w:val="22"/>
          <w:lang w:val="en-US"/>
        </w:rPr>
        <w:t>k.ú</w:t>
      </w:r>
      <w:proofErr w:type="spellEnd"/>
      <w:r w:rsidRPr="009A21CF">
        <w:rPr>
          <w:rFonts w:cs="Arial"/>
          <w:b/>
          <w:szCs w:val="22"/>
          <w:lang w:val="en-US"/>
        </w:rPr>
        <w:t xml:space="preserve">. </w:t>
      </w:r>
      <w:r>
        <w:rPr>
          <w:rFonts w:cs="Arial"/>
          <w:b/>
          <w:szCs w:val="22"/>
          <w:lang w:val="en-US"/>
        </w:rPr>
        <w:t>Horní</w:t>
      </w:r>
      <w:r w:rsidRPr="009A21CF">
        <w:rPr>
          <w:rFonts w:cs="Arial"/>
          <w:b/>
          <w:szCs w:val="22"/>
          <w:lang w:val="en-US"/>
        </w:rPr>
        <w:t xml:space="preserve"> Čermná</w:t>
      </w:r>
      <w:bookmarkEnd w:id="4"/>
      <w:r w:rsidRPr="00C91072">
        <w:rPr>
          <w:rFonts w:cs="Arial"/>
          <w:szCs w:val="22"/>
        </w:rPr>
        <w:t>.</w:t>
      </w:r>
    </w:p>
    <w:p w14:paraId="67AD48B2" w14:textId="77777777" w:rsidR="004C61A2" w:rsidRPr="00AB5E77" w:rsidRDefault="004C61A2" w:rsidP="004C61A2">
      <w:pPr>
        <w:pStyle w:val="TSTextlnkuslovan"/>
        <w:numPr>
          <w:ilvl w:val="0"/>
          <w:numId w:val="14"/>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se zavazuje, že za </w:t>
      </w:r>
      <w:r w:rsidRPr="00AB5E77">
        <w:rPr>
          <w:rFonts w:cs="Arial"/>
          <w:bCs/>
          <w:szCs w:val="22"/>
        </w:rPr>
        <w:t xml:space="preserve">provedení </w:t>
      </w:r>
      <w:r w:rsidRPr="00AB5E77">
        <w:rPr>
          <w:rFonts w:cs="Arial"/>
          <w:bCs/>
          <w:szCs w:val="22"/>
          <w:lang w:val="cs-CZ"/>
        </w:rPr>
        <w:t xml:space="preserve">činnosti koordinátora BOZP </w:t>
      </w:r>
      <w:r w:rsidRPr="00AB5E77">
        <w:rPr>
          <w:rFonts w:cs="Arial"/>
          <w:szCs w:val="22"/>
        </w:rPr>
        <w:t xml:space="preserve">zaplatí </w:t>
      </w:r>
      <w:r w:rsidRPr="00AB5E77">
        <w:rPr>
          <w:rFonts w:cs="Arial"/>
          <w:bCs/>
          <w:szCs w:val="22"/>
        </w:rPr>
        <w:t>příkazníkovi odměnu</w:t>
      </w:r>
      <w:r w:rsidRPr="00AB5E77">
        <w:rPr>
          <w:rFonts w:cs="Arial"/>
          <w:szCs w:val="22"/>
        </w:rPr>
        <w:t xml:space="preserve"> ve</w:t>
      </w:r>
      <w:r w:rsidRPr="00AB5E77">
        <w:rPr>
          <w:rFonts w:cs="Arial"/>
          <w:szCs w:val="22"/>
          <w:lang w:val="cs-CZ"/>
        </w:rPr>
        <w:t> </w:t>
      </w:r>
      <w:r w:rsidRPr="00AB5E77">
        <w:rPr>
          <w:rFonts w:cs="Arial"/>
          <w:szCs w:val="22"/>
        </w:rPr>
        <w:t>výši ujednané v</w:t>
      </w:r>
      <w:r w:rsidRPr="00AB5E77">
        <w:rPr>
          <w:rFonts w:cs="Arial"/>
          <w:szCs w:val="22"/>
          <w:lang w:val="cs-CZ"/>
        </w:rPr>
        <w:t xml:space="preserve"> </w:t>
      </w:r>
      <w:r w:rsidRPr="00AB5E77">
        <w:rPr>
          <w:rFonts w:cs="Arial"/>
          <w:szCs w:val="22"/>
        </w:rPr>
        <w:t>této smlouvě</w:t>
      </w:r>
      <w:r w:rsidRPr="00AB5E77">
        <w:rPr>
          <w:rFonts w:cs="Arial"/>
          <w:bCs/>
          <w:szCs w:val="22"/>
        </w:rPr>
        <w:t>, přičemž</w:t>
      </w:r>
      <w:r w:rsidRPr="00AB5E77">
        <w:rPr>
          <w:rFonts w:cs="Arial"/>
          <w:szCs w:val="22"/>
        </w:rPr>
        <w:t xml:space="preserve"> </w:t>
      </w:r>
      <w:r>
        <w:rPr>
          <w:rFonts w:cs="Arial"/>
          <w:szCs w:val="22"/>
          <w:lang w:val="cs-CZ"/>
        </w:rPr>
        <w:t xml:space="preserve">všechny </w:t>
      </w:r>
      <w:r w:rsidRPr="00AB5E77">
        <w:rPr>
          <w:rFonts w:cs="Arial"/>
          <w:szCs w:val="22"/>
        </w:rPr>
        <w:t xml:space="preserve">náklady účelně vynaložené při </w:t>
      </w:r>
      <w:r w:rsidRPr="00AB5E77">
        <w:rPr>
          <w:rFonts w:cs="Arial"/>
          <w:szCs w:val="22"/>
          <w:lang w:val="cs-CZ"/>
        </w:rPr>
        <w:t xml:space="preserve">předmětu </w:t>
      </w:r>
      <w:r w:rsidRPr="00AB5E77">
        <w:rPr>
          <w:rFonts w:cs="Arial"/>
          <w:szCs w:val="22"/>
        </w:rPr>
        <w:t>plnění předmětu této smlouvy</w:t>
      </w:r>
      <w:r w:rsidRPr="00AB5E77">
        <w:rPr>
          <w:rFonts w:cs="Arial"/>
          <w:bCs/>
          <w:szCs w:val="22"/>
        </w:rPr>
        <w:t xml:space="preserve"> jsou </w:t>
      </w:r>
      <w:r>
        <w:rPr>
          <w:rFonts w:cs="Arial"/>
          <w:bCs/>
          <w:szCs w:val="22"/>
          <w:lang w:val="cs-CZ"/>
        </w:rPr>
        <w:t xml:space="preserve">již </w:t>
      </w:r>
      <w:r w:rsidRPr="00AB5E77">
        <w:rPr>
          <w:rFonts w:cs="Arial"/>
          <w:bCs/>
          <w:szCs w:val="22"/>
        </w:rPr>
        <w:t>v</w:t>
      </w:r>
      <w:r w:rsidRPr="00AB5E77">
        <w:rPr>
          <w:rFonts w:cs="Arial"/>
          <w:bCs/>
          <w:szCs w:val="22"/>
          <w:lang w:val="cs-CZ"/>
        </w:rPr>
        <w:t xml:space="preserve"> </w:t>
      </w:r>
      <w:r w:rsidRPr="00AB5E77">
        <w:rPr>
          <w:rFonts w:cs="Arial"/>
          <w:bCs/>
          <w:szCs w:val="22"/>
        </w:rPr>
        <w:t>této odměně zahrnuty</w:t>
      </w:r>
      <w:r w:rsidRPr="00AB5E77">
        <w:rPr>
          <w:rFonts w:cs="Arial"/>
          <w:szCs w:val="22"/>
        </w:rPr>
        <w:t>.</w:t>
      </w:r>
    </w:p>
    <w:p w14:paraId="7DCABDC9" w14:textId="77777777" w:rsidR="004C61A2" w:rsidRPr="00AB5E77" w:rsidRDefault="004C61A2" w:rsidP="004C61A2">
      <w:pPr>
        <w:pStyle w:val="TSTextlnkuslovan"/>
        <w:numPr>
          <w:ilvl w:val="0"/>
          <w:numId w:val="14"/>
        </w:numPr>
        <w:spacing w:after="0" w:line="240" w:lineRule="auto"/>
        <w:ind w:left="709" w:hanging="425"/>
        <w:jc w:val="both"/>
        <w:rPr>
          <w:rFonts w:cs="Arial"/>
          <w:bCs/>
          <w:szCs w:val="22"/>
        </w:rPr>
      </w:pPr>
      <w:bookmarkStart w:id="5" w:name="_Ref376502893"/>
      <w:r w:rsidRPr="00AB5E77">
        <w:rPr>
          <w:rFonts w:cs="Arial"/>
          <w:bCs/>
          <w:szCs w:val="22"/>
        </w:rPr>
        <w:t>Účelem této smlouvy je řádné zajištění</w:t>
      </w:r>
      <w:r w:rsidRPr="00AB5E77">
        <w:rPr>
          <w:rFonts w:cs="Arial"/>
          <w:bCs/>
          <w:szCs w:val="22"/>
          <w:lang w:val="cs-CZ"/>
        </w:rPr>
        <w:t xml:space="preserve"> a provedení činnosti</w:t>
      </w:r>
      <w:r w:rsidRPr="00AB5E77">
        <w:rPr>
          <w:rFonts w:cs="Arial"/>
          <w:bCs/>
          <w:szCs w:val="22"/>
        </w:rPr>
        <w:t xml:space="preserve"> </w:t>
      </w:r>
      <w:r w:rsidRPr="00AB5E77">
        <w:rPr>
          <w:rFonts w:cs="Arial"/>
          <w:bCs/>
          <w:szCs w:val="22"/>
          <w:lang w:val="cs-CZ"/>
        </w:rPr>
        <w:t xml:space="preserve">koordinátora BOZP </w:t>
      </w:r>
      <w:r w:rsidRPr="00AB5E77">
        <w:rPr>
          <w:rFonts w:cs="Arial"/>
          <w:bCs/>
          <w:szCs w:val="22"/>
        </w:rPr>
        <w:t xml:space="preserve">ve vztahu </w:t>
      </w:r>
      <w:r w:rsidRPr="00AB5E77">
        <w:rPr>
          <w:rFonts w:cs="Arial"/>
          <w:bCs/>
          <w:szCs w:val="22"/>
          <w:lang w:val="cs-CZ"/>
        </w:rPr>
        <w:br/>
      </w:r>
      <w:r w:rsidRPr="00AB5E77">
        <w:rPr>
          <w:rFonts w:cs="Arial"/>
          <w:bCs/>
          <w:szCs w:val="22"/>
        </w:rPr>
        <w:t>ke stavbě tak, aby stavba byla provedena zhotovitelem stavby řádně a včas, a to v</w:t>
      </w:r>
      <w:r w:rsidRPr="00AB5E77">
        <w:rPr>
          <w:rFonts w:cs="Arial"/>
          <w:bCs/>
          <w:szCs w:val="22"/>
          <w:lang w:val="cs-CZ"/>
        </w:rPr>
        <w:t xml:space="preserve"> </w:t>
      </w:r>
      <w:r w:rsidRPr="00AB5E77">
        <w:rPr>
          <w:rFonts w:cs="Arial"/>
          <w:bCs/>
          <w:szCs w:val="22"/>
        </w:rPr>
        <w:t>souladu s požadavky příkazce a veškerými příslušnými právními předpisy.</w:t>
      </w:r>
      <w:bookmarkEnd w:id="5"/>
      <w:r w:rsidRPr="00AB5E77">
        <w:rPr>
          <w:rFonts w:cs="Arial"/>
          <w:bCs/>
          <w:szCs w:val="22"/>
        </w:rPr>
        <w:t xml:space="preserve"> </w:t>
      </w:r>
    </w:p>
    <w:p w14:paraId="65DFC227" w14:textId="15A310FF" w:rsidR="004C61A2" w:rsidRPr="009A5B25" w:rsidRDefault="004C61A2" w:rsidP="004C61A2">
      <w:pPr>
        <w:pStyle w:val="TSTextlnkuslovan"/>
        <w:numPr>
          <w:ilvl w:val="0"/>
          <w:numId w:val="14"/>
        </w:numPr>
        <w:spacing w:after="0" w:line="240" w:lineRule="auto"/>
        <w:ind w:left="709" w:hanging="425"/>
        <w:jc w:val="both"/>
        <w:rPr>
          <w:rFonts w:cs="Arial"/>
          <w:bCs/>
          <w:szCs w:val="22"/>
        </w:rPr>
      </w:pPr>
      <w:r w:rsidRPr="00AB5E77">
        <w:rPr>
          <w:rFonts w:cs="Arial"/>
          <w:bCs/>
          <w:szCs w:val="22"/>
          <w:lang w:val="cs-CZ"/>
        </w:rPr>
        <w:t xml:space="preserve">Příkazník prohlašuje, že je k datu podpisu této smlouvy odborně způsobilý pro výkon činností koordinátora BOZP na staveništi na základě osvědčení vydaného </w:t>
      </w:r>
      <w:r w:rsidRPr="004C61A2">
        <w:rPr>
          <w:rFonts w:cs="Arial"/>
          <w:szCs w:val="22"/>
          <w:highlight w:val="yellow"/>
          <w:lang w:val="en-US"/>
        </w:rPr>
        <w:t>DOPLNIT</w:t>
      </w:r>
      <w:r>
        <w:rPr>
          <w:rFonts w:cs="Arial"/>
          <w:szCs w:val="22"/>
          <w:lang w:val="en-US"/>
        </w:rPr>
        <w:t>,</w:t>
      </w:r>
      <w:r w:rsidRPr="009A5B25">
        <w:rPr>
          <w:rFonts w:cs="Arial"/>
          <w:bCs/>
          <w:szCs w:val="22"/>
          <w:lang w:val="cs-CZ"/>
        </w:rPr>
        <w:t xml:space="preserve"> číslo osvědčení </w:t>
      </w:r>
      <w:r w:rsidRPr="004C61A2">
        <w:rPr>
          <w:rFonts w:cs="Arial"/>
          <w:szCs w:val="22"/>
          <w:highlight w:val="yellow"/>
          <w:lang w:val="en-US"/>
        </w:rPr>
        <w:t>DOPLNIT</w:t>
      </w:r>
      <w:r>
        <w:rPr>
          <w:rFonts w:cs="Arial"/>
          <w:szCs w:val="22"/>
          <w:lang w:val="en-US"/>
        </w:rPr>
        <w:t>.</w:t>
      </w:r>
    </w:p>
    <w:p w14:paraId="0DCA6E4D" w14:textId="3E290027" w:rsidR="00667832" w:rsidRDefault="00667832" w:rsidP="004B0FAE">
      <w:pPr>
        <w:pStyle w:val="TSTextlnkuslovan"/>
        <w:spacing w:after="0" w:line="240" w:lineRule="auto"/>
        <w:ind w:left="737"/>
        <w:jc w:val="both"/>
        <w:rPr>
          <w:rFonts w:cs="Arial"/>
          <w:bCs/>
          <w:szCs w:val="22"/>
          <w:lang w:val="cs-CZ"/>
        </w:rPr>
      </w:pPr>
    </w:p>
    <w:p w14:paraId="29F640B6" w14:textId="77777777" w:rsidR="00DE290D" w:rsidRPr="00B463F6" w:rsidRDefault="00DE290D" w:rsidP="000071A1">
      <w:pPr>
        <w:pStyle w:val="TSTextlnkuslovan"/>
        <w:spacing w:after="0" w:line="240" w:lineRule="auto"/>
        <w:jc w:val="both"/>
        <w:rPr>
          <w:rFonts w:cs="Arial"/>
          <w:bCs/>
          <w:szCs w:val="22"/>
          <w:lang w:val="cs-CZ"/>
        </w:rPr>
      </w:pPr>
    </w:p>
    <w:p w14:paraId="1AB6A8F1" w14:textId="77777777" w:rsidR="00402ED0" w:rsidRPr="002A7222" w:rsidRDefault="00402ED0" w:rsidP="00402ED0">
      <w:pPr>
        <w:pStyle w:val="Odstavecseseznamem"/>
        <w:numPr>
          <w:ilvl w:val="0"/>
          <w:numId w:val="2"/>
        </w:numPr>
        <w:spacing w:after="0" w:line="240" w:lineRule="auto"/>
        <w:ind w:left="709"/>
        <w:contextualSpacing w:val="0"/>
        <w:jc w:val="center"/>
        <w:rPr>
          <w:rFonts w:ascii="Times New Roman" w:hAnsi="Times New Roman"/>
          <w:b/>
          <w:bCs/>
          <w:szCs w:val="22"/>
        </w:rPr>
      </w:pPr>
      <w:bookmarkStart w:id="6" w:name="_Ref376517531"/>
      <w:bookmarkStart w:id="7" w:name="_Ref376500168"/>
      <w:r w:rsidRPr="002A7222">
        <w:rPr>
          <w:rFonts w:ascii="Times New Roman" w:hAnsi="Times New Roman"/>
          <w:b/>
          <w:szCs w:val="22"/>
        </w:rPr>
        <w:t>I</w:t>
      </w:r>
    </w:p>
    <w:p w14:paraId="6C7BEED4" w14:textId="77777777" w:rsidR="00402ED0" w:rsidRPr="00AB5E77" w:rsidRDefault="00402ED0" w:rsidP="00402ED0">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6"/>
    </w:p>
    <w:p w14:paraId="13BA88BD" w14:textId="77777777" w:rsidR="004B0FAE" w:rsidRPr="00B463F6" w:rsidRDefault="004B0FAE" w:rsidP="004B0FAE">
      <w:pPr>
        <w:pStyle w:val="Odstavecseseznamem"/>
        <w:spacing w:after="0" w:line="240" w:lineRule="auto"/>
        <w:contextualSpacing w:val="0"/>
        <w:jc w:val="center"/>
        <w:rPr>
          <w:rFonts w:cs="Arial"/>
          <w:bCs/>
          <w:szCs w:val="22"/>
        </w:rPr>
      </w:pPr>
    </w:p>
    <w:p w14:paraId="657EAA8F" w14:textId="77777777" w:rsidR="00402ED0" w:rsidRPr="00402ED0" w:rsidRDefault="00402ED0" w:rsidP="00402ED0">
      <w:pPr>
        <w:pStyle w:val="Odstavecseseznamem"/>
        <w:numPr>
          <w:ilvl w:val="0"/>
          <w:numId w:val="2"/>
        </w:numPr>
        <w:spacing w:after="0" w:line="240" w:lineRule="auto"/>
        <w:contextualSpacing w:val="0"/>
        <w:jc w:val="both"/>
        <w:rPr>
          <w:rFonts w:cs="Arial"/>
          <w:bCs/>
          <w:vanish/>
          <w:szCs w:val="22"/>
          <w:lang w:eastAsia="x-none"/>
        </w:rPr>
      </w:pPr>
    </w:p>
    <w:p w14:paraId="761C7CF8" w14:textId="2902A4F2" w:rsidR="00A365C1" w:rsidRPr="00B463F6" w:rsidRDefault="00A365C1" w:rsidP="00402ED0">
      <w:pPr>
        <w:pStyle w:val="TSTextlnkuslovan"/>
        <w:numPr>
          <w:ilvl w:val="1"/>
          <w:numId w:val="2"/>
        </w:numPr>
        <w:spacing w:after="0" w:line="240" w:lineRule="auto"/>
        <w:jc w:val="both"/>
        <w:rPr>
          <w:rFonts w:cs="Arial"/>
          <w:bCs/>
          <w:szCs w:val="22"/>
        </w:rPr>
      </w:pPr>
      <w:r w:rsidRPr="00B463F6">
        <w:rPr>
          <w:rFonts w:cs="Arial"/>
          <w:bCs/>
          <w:szCs w:val="22"/>
          <w:lang w:val="cs-CZ"/>
        </w:rPr>
        <w:t>Rozsah základní činnosti koordinátora BOZP je stanoven v § 18 zákona č. 309/2006</w:t>
      </w:r>
      <w:r w:rsidR="003B2FA1" w:rsidRPr="00B463F6">
        <w:rPr>
          <w:rFonts w:cs="Arial"/>
          <w:bCs/>
          <w:szCs w:val="22"/>
          <w:lang w:val="cs-CZ"/>
        </w:rPr>
        <w:t xml:space="preserve"> </w:t>
      </w:r>
      <w:r w:rsidRPr="00B463F6">
        <w:rPr>
          <w:rFonts w:cs="Arial"/>
          <w:bCs/>
          <w:szCs w:val="22"/>
          <w:lang w:val="cs-CZ"/>
        </w:rPr>
        <w:t>Sb.</w:t>
      </w:r>
      <w:r w:rsidR="003B2FA1" w:rsidRPr="00B463F6">
        <w:rPr>
          <w:rFonts w:cs="Arial"/>
          <w:bCs/>
          <w:szCs w:val="22"/>
          <w:lang w:val="cs-CZ"/>
        </w:rPr>
        <w:t>,</w:t>
      </w:r>
      <w:r w:rsidRPr="00B463F6">
        <w:rPr>
          <w:rFonts w:cs="Arial"/>
          <w:bCs/>
          <w:szCs w:val="22"/>
          <w:lang w:val="cs-CZ"/>
        </w:rPr>
        <w:t xml:space="preserve"> </w:t>
      </w:r>
      <w:r w:rsidR="00620D85" w:rsidRPr="00B463F6">
        <w:rPr>
          <w:rFonts w:cs="Arial"/>
          <w:bCs/>
          <w:szCs w:val="22"/>
          <w:lang w:val="cs-CZ"/>
        </w:rPr>
        <w:br/>
        <w:t>a</w:t>
      </w:r>
      <w:r w:rsidRPr="00B463F6">
        <w:rPr>
          <w:rFonts w:cs="Arial"/>
          <w:bCs/>
          <w:szCs w:val="22"/>
          <w:lang w:val="cs-CZ"/>
        </w:rPr>
        <w:t xml:space="preserve"> v § 7 a § 8 nařízení vlády č. 591/2006 Sb.</w:t>
      </w:r>
    </w:p>
    <w:p w14:paraId="3DF32CC8" w14:textId="77777777" w:rsidR="00004BA9" w:rsidRPr="00B463F6" w:rsidRDefault="00490719" w:rsidP="00F32B1E">
      <w:pPr>
        <w:pStyle w:val="TSTextlnkuslovan"/>
        <w:numPr>
          <w:ilvl w:val="1"/>
          <w:numId w:val="2"/>
        </w:numPr>
        <w:spacing w:after="0" w:line="240" w:lineRule="auto"/>
        <w:jc w:val="both"/>
        <w:rPr>
          <w:rFonts w:cs="Arial"/>
          <w:bCs/>
          <w:szCs w:val="22"/>
        </w:rPr>
      </w:pPr>
      <w:r w:rsidRPr="00B463F6">
        <w:rPr>
          <w:rFonts w:cs="Arial"/>
          <w:bCs/>
          <w:szCs w:val="22"/>
          <w:lang w:val="cs-CZ"/>
        </w:rPr>
        <w:t xml:space="preserve">Příkazník </w:t>
      </w:r>
      <w:r w:rsidR="00004BA9" w:rsidRPr="00B463F6">
        <w:rPr>
          <w:rFonts w:cs="Arial"/>
          <w:bCs/>
          <w:szCs w:val="22"/>
        </w:rPr>
        <w:t xml:space="preserve">se zavazuje zajišťovat a vykonávat na stavbě </w:t>
      </w:r>
      <w:r w:rsidR="00691542" w:rsidRPr="00B463F6">
        <w:rPr>
          <w:rFonts w:cs="Arial"/>
          <w:bCs/>
          <w:szCs w:val="22"/>
          <w:lang w:val="cs-CZ"/>
        </w:rPr>
        <w:t>koordinátora BOZP</w:t>
      </w:r>
      <w:r w:rsidR="00004BA9" w:rsidRPr="00B463F6">
        <w:rPr>
          <w:rFonts w:cs="Arial"/>
          <w:bCs/>
          <w:szCs w:val="22"/>
        </w:rPr>
        <w:t>, přičemž zejména je povinen:</w:t>
      </w:r>
      <w:bookmarkEnd w:id="7"/>
    </w:p>
    <w:p w14:paraId="3509C3B5" w14:textId="77777777" w:rsidR="00691542" w:rsidRPr="00B463F6" w:rsidRDefault="00691542" w:rsidP="00F32B1E">
      <w:pPr>
        <w:numPr>
          <w:ilvl w:val="0"/>
          <w:numId w:val="5"/>
        </w:numPr>
        <w:spacing w:after="0" w:line="240" w:lineRule="auto"/>
        <w:jc w:val="both"/>
        <w:rPr>
          <w:rFonts w:cs="Arial"/>
          <w:szCs w:val="22"/>
        </w:rPr>
      </w:pPr>
      <w:r w:rsidRPr="00B463F6">
        <w:rPr>
          <w:rFonts w:cs="Arial"/>
          <w:szCs w:val="22"/>
        </w:rPr>
        <w:t>seznám</w:t>
      </w:r>
      <w:r w:rsidR="003B2FA1" w:rsidRPr="00B463F6">
        <w:rPr>
          <w:rFonts w:cs="Arial"/>
          <w:szCs w:val="22"/>
        </w:rPr>
        <w:t>it</w:t>
      </w:r>
      <w:r w:rsidRPr="00B463F6">
        <w:rPr>
          <w:rFonts w:cs="Arial"/>
          <w:szCs w:val="22"/>
        </w:rPr>
        <w:t xml:space="preserve"> se s projektovými dokumentacemi stavby a s obsahem a podmínkami stavebních povolení, kontrol</w:t>
      </w:r>
      <w:r w:rsidR="003B2FA1" w:rsidRPr="00B463F6">
        <w:rPr>
          <w:rFonts w:cs="Arial"/>
          <w:szCs w:val="22"/>
        </w:rPr>
        <w:t>ou</w:t>
      </w:r>
      <w:r w:rsidRPr="00B463F6">
        <w:rPr>
          <w:rFonts w:cs="Arial"/>
          <w:szCs w:val="22"/>
        </w:rPr>
        <w:t xml:space="preserve"> dodržování podmínek vztahujících se k BOZP po dobu realizace stavby </w:t>
      </w:r>
    </w:p>
    <w:p w14:paraId="52A5C26E" w14:textId="77777777" w:rsidR="00691542" w:rsidRPr="00B463F6" w:rsidRDefault="003B2FA1" w:rsidP="00F32B1E">
      <w:pPr>
        <w:numPr>
          <w:ilvl w:val="0"/>
          <w:numId w:val="5"/>
        </w:numPr>
        <w:spacing w:after="0" w:line="240" w:lineRule="auto"/>
        <w:jc w:val="both"/>
        <w:rPr>
          <w:rFonts w:cs="Arial"/>
          <w:szCs w:val="22"/>
        </w:rPr>
      </w:pPr>
      <w:r w:rsidRPr="00B463F6">
        <w:rPr>
          <w:rFonts w:cs="Arial"/>
          <w:szCs w:val="22"/>
        </w:rPr>
        <w:t>z</w:t>
      </w:r>
      <w:r w:rsidR="00691542" w:rsidRPr="00B463F6">
        <w:rPr>
          <w:rFonts w:cs="Arial"/>
          <w:szCs w:val="22"/>
        </w:rPr>
        <w:t>účast</w:t>
      </w:r>
      <w:r w:rsidRPr="00B463F6">
        <w:rPr>
          <w:rFonts w:cs="Arial"/>
          <w:szCs w:val="22"/>
        </w:rPr>
        <w:t>nit</w:t>
      </w:r>
      <w:r w:rsidR="008633FF" w:rsidRPr="00B463F6">
        <w:rPr>
          <w:rFonts w:cs="Arial"/>
          <w:szCs w:val="22"/>
        </w:rPr>
        <w:t xml:space="preserve"> </w:t>
      </w:r>
      <w:r w:rsidRPr="00B463F6">
        <w:rPr>
          <w:rFonts w:cs="Arial"/>
          <w:szCs w:val="22"/>
        </w:rPr>
        <w:t xml:space="preserve">se </w:t>
      </w:r>
      <w:r w:rsidR="00691542" w:rsidRPr="00B463F6">
        <w:rPr>
          <w:rFonts w:cs="Arial"/>
          <w:szCs w:val="22"/>
        </w:rPr>
        <w:t>odevzdání staveniště zhotoviteli a zabezpeč</w:t>
      </w:r>
      <w:r w:rsidRPr="00B463F6">
        <w:rPr>
          <w:rFonts w:cs="Arial"/>
          <w:szCs w:val="22"/>
        </w:rPr>
        <w:t>it</w:t>
      </w:r>
      <w:r w:rsidR="00691542" w:rsidRPr="00B463F6">
        <w:rPr>
          <w:rFonts w:cs="Arial"/>
          <w:szCs w:val="22"/>
        </w:rPr>
        <w:t xml:space="preserve"> zápis o skutečnostech</w:t>
      </w:r>
      <w:r w:rsidRPr="00B463F6">
        <w:rPr>
          <w:rFonts w:cs="Arial"/>
          <w:szCs w:val="22"/>
        </w:rPr>
        <w:t>,</w:t>
      </w:r>
      <w:r w:rsidR="00691542" w:rsidRPr="00B463F6">
        <w:rPr>
          <w:rFonts w:cs="Arial"/>
          <w:szCs w:val="22"/>
        </w:rPr>
        <w:t xml:space="preserve"> vztahujících se k BOZP do stavebního deníku</w:t>
      </w:r>
    </w:p>
    <w:p w14:paraId="3C20E155" w14:textId="77777777" w:rsidR="00691542" w:rsidRPr="00B463F6" w:rsidRDefault="00691542" w:rsidP="00F32B1E">
      <w:pPr>
        <w:numPr>
          <w:ilvl w:val="0"/>
          <w:numId w:val="5"/>
        </w:numPr>
        <w:spacing w:after="0" w:line="240" w:lineRule="auto"/>
        <w:jc w:val="both"/>
        <w:rPr>
          <w:rFonts w:cs="Arial"/>
          <w:szCs w:val="22"/>
        </w:rPr>
      </w:pPr>
      <w:proofErr w:type="spellStart"/>
      <w:r w:rsidRPr="00B463F6">
        <w:rPr>
          <w:rFonts w:cs="Arial"/>
          <w:szCs w:val="22"/>
        </w:rPr>
        <w:t>příprav</w:t>
      </w:r>
      <w:r w:rsidR="003B2FA1" w:rsidRPr="00B463F6">
        <w:rPr>
          <w:rFonts w:cs="Arial"/>
          <w:szCs w:val="22"/>
        </w:rPr>
        <w:t>it</w:t>
      </w:r>
      <w:proofErr w:type="spellEnd"/>
      <w:r w:rsidRPr="00B463F6">
        <w:rPr>
          <w:rFonts w:cs="Arial"/>
          <w:szCs w:val="22"/>
        </w:rPr>
        <w:t xml:space="preserve"> dokumentac</w:t>
      </w:r>
      <w:r w:rsidR="003B2FA1" w:rsidRPr="00B463F6">
        <w:rPr>
          <w:rFonts w:cs="Arial"/>
          <w:szCs w:val="22"/>
        </w:rPr>
        <w:t>i</w:t>
      </w:r>
      <w:r w:rsidRPr="00B463F6">
        <w:rPr>
          <w:rFonts w:cs="Arial"/>
          <w:szCs w:val="22"/>
        </w:rPr>
        <w:t xml:space="preserve"> podle požadavků </w:t>
      </w:r>
      <w:hyperlink r:id="rId13" w:history="1">
        <w:r w:rsidRPr="00B463F6">
          <w:rPr>
            <w:rStyle w:val="Hypertextovodkaz"/>
            <w:rFonts w:cs="Arial"/>
            <w:szCs w:val="22"/>
          </w:rPr>
          <w:t>zákona č. 309/2006 Sb.</w:t>
        </w:r>
      </w:hyperlink>
      <w:r w:rsidRPr="00B463F6">
        <w:rPr>
          <w:rFonts w:cs="Arial"/>
          <w:szCs w:val="22"/>
        </w:rPr>
        <w:t xml:space="preserve">, a prováděcích předpisů </w:t>
      </w:r>
    </w:p>
    <w:p w14:paraId="54715EE2" w14:textId="77777777" w:rsidR="00691542" w:rsidRPr="00B463F6" w:rsidRDefault="00691542" w:rsidP="00F32B1E">
      <w:pPr>
        <w:numPr>
          <w:ilvl w:val="0"/>
          <w:numId w:val="5"/>
        </w:numPr>
        <w:spacing w:after="0" w:line="240" w:lineRule="auto"/>
        <w:jc w:val="both"/>
        <w:rPr>
          <w:rFonts w:cs="Arial"/>
          <w:szCs w:val="22"/>
        </w:rPr>
      </w:pPr>
      <w:r w:rsidRPr="00B463F6">
        <w:rPr>
          <w:rFonts w:cs="Arial"/>
          <w:szCs w:val="22"/>
        </w:rPr>
        <w:t>zpracov</w:t>
      </w:r>
      <w:r w:rsidR="003B2FA1" w:rsidRPr="00B463F6">
        <w:rPr>
          <w:rFonts w:cs="Arial"/>
          <w:szCs w:val="22"/>
        </w:rPr>
        <w:t>at</w:t>
      </w:r>
      <w:r w:rsidRPr="00B463F6">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1C51D840" w14:textId="242982D3" w:rsidR="00691542" w:rsidRPr="00B463F6" w:rsidRDefault="00691542" w:rsidP="00F32B1E">
      <w:pPr>
        <w:numPr>
          <w:ilvl w:val="0"/>
          <w:numId w:val="5"/>
        </w:numPr>
        <w:spacing w:after="0" w:line="240" w:lineRule="auto"/>
        <w:jc w:val="both"/>
        <w:rPr>
          <w:rFonts w:cs="Arial"/>
          <w:szCs w:val="22"/>
        </w:rPr>
      </w:pPr>
      <w:r w:rsidRPr="00B463F6">
        <w:rPr>
          <w:rFonts w:cs="Arial"/>
          <w:szCs w:val="22"/>
        </w:rPr>
        <w:t>zpracov</w:t>
      </w:r>
      <w:r w:rsidR="003B2FA1" w:rsidRPr="00B463F6">
        <w:rPr>
          <w:rFonts w:cs="Arial"/>
          <w:szCs w:val="22"/>
        </w:rPr>
        <w:t>at</w:t>
      </w:r>
      <w:r w:rsidRPr="00B463F6">
        <w:rPr>
          <w:rFonts w:cs="Arial"/>
          <w:szCs w:val="22"/>
        </w:rPr>
        <w:t xml:space="preserve"> další podklad</w:t>
      </w:r>
      <w:r w:rsidR="003B2FA1" w:rsidRPr="00B463F6">
        <w:rPr>
          <w:rFonts w:cs="Arial"/>
          <w:szCs w:val="22"/>
        </w:rPr>
        <w:t>y</w:t>
      </w:r>
      <w:r w:rsidRPr="00B463F6">
        <w:rPr>
          <w:rFonts w:cs="Arial"/>
          <w:szCs w:val="22"/>
        </w:rPr>
        <w:t xml:space="preserve"> nutn</w:t>
      </w:r>
      <w:r w:rsidR="003B2FA1" w:rsidRPr="00B463F6">
        <w:rPr>
          <w:rFonts w:cs="Arial"/>
          <w:szCs w:val="22"/>
        </w:rPr>
        <w:t>é</w:t>
      </w:r>
      <w:r w:rsidRPr="00B463F6">
        <w:rPr>
          <w:rFonts w:cs="Arial"/>
          <w:szCs w:val="22"/>
        </w:rPr>
        <w:t xml:space="preserve"> pro zajištění bezpečného a zdraví neohrožujícího pracovního prostředí a podmínek výkonu práce, na které je třeba vzít zřetel s ohledem na charakter stavby a její realizaci</w:t>
      </w:r>
    </w:p>
    <w:p w14:paraId="0AE1C20E" w14:textId="7ECAE319" w:rsidR="00691542" w:rsidRPr="00B463F6" w:rsidRDefault="00402ED0" w:rsidP="00F32B1E">
      <w:pPr>
        <w:numPr>
          <w:ilvl w:val="0"/>
          <w:numId w:val="5"/>
        </w:numPr>
        <w:spacing w:after="0" w:line="240" w:lineRule="auto"/>
        <w:jc w:val="both"/>
        <w:rPr>
          <w:rFonts w:cs="Arial"/>
          <w:color w:val="000000"/>
          <w:szCs w:val="22"/>
        </w:rPr>
      </w:pPr>
      <w:r>
        <w:rPr>
          <w:rFonts w:cs="Arial"/>
          <w:szCs w:val="22"/>
        </w:rPr>
        <w:t>zpracovat</w:t>
      </w:r>
      <w:r w:rsidR="00691542" w:rsidRPr="00B463F6">
        <w:rPr>
          <w:rFonts w:cs="Arial"/>
          <w:szCs w:val="22"/>
        </w:rPr>
        <w:t xml:space="preserve"> plán</w:t>
      </w:r>
      <w:r w:rsidR="003B2FA1" w:rsidRPr="00B463F6">
        <w:rPr>
          <w:rFonts w:cs="Arial"/>
          <w:szCs w:val="22"/>
        </w:rPr>
        <w:t xml:space="preserve"> </w:t>
      </w:r>
      <w:r w:rsidR="00691542" w:rsidRPr="00B463F6">
        <w:rPr>
          <w:rFonts w:cs="Arial"/>
          <w:szCs w:val="22"/>
        </w:rPr>
        <w:t>bezpečnosti práce na staveništi</w:t>
      </w:r>
      <w:r w:rsidR="003B2FA1" w:rsidRPr="00B463F6">
        <w:rPr>
          <w:rFonts w:cs="Arial"/>
          <w:szCs w:val="22"/>
        </w:rPr>
        <w:t>,</w:t>
      </w:r>
      <w:r w:rsidR="00691542" w:rsidRPr="00B463F6">
        <w:rPr>
          <w:rFonts w:cs="Arial"/>
          <w:szCs w:val="22"/>
        </w:rPr>
        <w:t xml:space="preserve"> </w:t>
      </w:r>
      <w:r>
        <w:rPr>
          <w:rFonts w:cs="Arial"/>
          <w:szCs w:val="22"/>
        </w:rPr>
        <w:t>pokud tato povinnost vzniká. P</w:t>
      </w:r>
      <w:r w:rsidR="00172F6A" w:rsidRPr="00B463F6">
        <w:rPr>
          <w:rFonts w:cs="Arial"/>
          <w:szCs w:val="22"/>
        </w:rPr>
        <w:t xml:space="preserve">lán BOZP na </w:t>
      </w:r>
      <w:r w:rsidR="00CA5DBA">
        <w:rPr>
          <w:rFonts w:cs="Arial"/>
          <w:szCs w:val="22"/>
        </w:rPr>
        <w:t xml:space="preserve">stavbu </w:t>
      </w:r>
      <w:proofErr w:type="spellStart"/>
      <w:r>
        <w:rPr>
          <w:rFonts w:cs="Arial"/>
          <w:b/>
          <w:szCs w:val="22"/>
          <w:lang w:val="en-US"/>
        </w:rPr>
        <w:t>Realizace</w:t>
      </w:r>
      <w:proofErr w:type="spellEnd"/>
      <w:r>
        <w:rPr>
          <w:rFonts w:cs="Arial"/>
          <w:b/>
          <w:szCs w:val="22"/>
          <w:lang w:val="en-US"/>
        </w:rPr>
        <w:t xml:space="preserve"> </w:t>
      </w:r>
      <w:proofErr w:type="spellStart"/>
      <w:r>
        <w:rPr>
          <w:rFonts w:cs="Arial"/>
          <w:b/>
          <w:szCs w:val="22"/>
          <w:lang w:val="en-US"/>
        </w:rPr>
        <w:t>společných</w:t>
      </w:r>
      <w:proofErr w:type="spellEnd"/>
      <w:r>
        <w:rPr>
          <w:rFonts w:cs="Arial"/>
          <w:b/>
          <w:szCs w:val="22"/>
          <w:lang w:val="en-US"/>
        </w:rPr>
        <w:t xml:space="preserve"> </w:t>
      </w:r>
      <w:proofErr w:type="spellStart"/>
      <w:r>
        <w:rPr>
          <w:rFonts w:cs="Arial"/>
          <w:b/>
          <w:szCs w:val="22"/>
          <w:lang w:val="en-US"/>
        </w:rPr>
        <w:t>zařízení</w:t>
      </w:r>
      <w:proofErr w:type="spellEnd"/>
      <w:r>
        <w:rPr>
          <w:rFonts w:cs="Arial"/>
          <w:b/>
          <w:szCs w:val="22"/>
          <w:lang w:val="en-US"/>
        </w:rPr>
        <w:t xml:space="preserve"> v </w:t>
      </w:r>
      <w:proofErr w:type="spellStart"/>
      <w:r>
        <w:rPr>
          <w:rFonts w:cs="Arial"/>
          <w:b/>
          <w:szCs w:val="22"/>
          <w:lang w:val="en-US"/>
        </w:rPr>
        <w:t>k.ú</w:t>
      </w:r>
      <w:proofErr w:type="spellEnd"/>
      <w:r>
        <w:rPr>
          <w:rFonts w:cs="Arial"/>
          <w:b/>
          <w:szCs w:val="22"/>
          <w:lang w:val="en-US"/>
        </w:rPr>
        <w:t>. Horní Čermná</w:t>
      </w:r>
      <w:r w:rsidR="00691542" w:rsidRPr="00B463F6">
        <w:rPr>
          <w:rFonts w:cs="Arial"/>
          <w:szCs w:val="22"/>
        </w:rPr>
        <w:t xml:space="preserve"> bude </w:t>
      </w:r>
      <w:r w:rsidR="00691542" w:rsidRPr="00B463F6">
        <w:rPr>
          <w:rFonts w:cs="Arial"/>
          <w:color w:val="000000"/>
          <w:szCs w:val="22"/>
        </w:rPr>
        <w:t>obsahovat údaje, informace a postupy zpracované v podrobnostech nezbytných pro zajištění bezpečné a</w:t>
      </w:r>
      <w:r w:rsidR="003B2FA1" w:rsidRPr="00B463F6">
        <w:rPr>
          <w:rFonts w:cs="Arial"/>
          <w:color w:val="000000"/>
          <w:szCs w:val="22"/>
        </w:rPr>
        <w:t> </w:t>
      </w:r>
      <w:r w:rsidR="00691542" w:rsidRPr="00B463F6">
        <w:rPr>
          <w:rFonts w:cs="Arial"/>
          <w:color w:val="000000"/>
          <w:szCs w:val="22"/>
        </w:rPr>
        <w:t>zdraví neohrožující práce, a bude odsouhlasen a podepsán všemi zhotoviteli stavby</w:t>
      </w:r>
      <w:r w:rsidR="00A563AA" w:rsidRPr="00B463F6">
        <w:rPr>
          <w:rFonts w:cs="Arial"/>
          <w:color w:val="000000"/>
          <w:szCs w:val="22"/>
        </w:rPr>
        <w:t>.</w:t>
      </w:r>
      <w:r w:rsidR="00691542" w:rsidRPr="00B463F6">
        <w:rPr>
          <w:rFonts w:cs="Arial"/>
          <w:color w:val="FF0000"/>
          <w:szCs w:val="22"/>
        </w:rPr>
        <w:t xml:space="preserve"> </w:t>
      </w:r>
      <w:r w:rsidR="00A563AA" w:rsidRPr="00B463F6">
        <w:rPr>
          <w:rFonts w:cs="Arial"/>
          <w:szCs w:val="22"/>
        </w:rPr>
        <w:t>P</w:t>
      </w:r>
      <w:r w:rsidR="00691542" w:rsidRPr="00B463F6">
        <w:rPr>
          <w:rFonts w:cs="Arial"/>
          <w:szCs w:val="22"/>
        </w:rPr>
        <w:t xml:space="preserve">lán </w:t>
      </w:r>
      <w:r w:rsidR="00A563AA" w:rsidRPr="00B463F6">
        <w:rPr>
          <w:rFonts w:cs="Arial"/>
          <w:szCs w:val="22"/>
        </w:rPr>
        <w:t xml:space="preserve">bude předán </w:t>
      </w:r>
      <w:r w:rsidR="00C82269" w:rsidRPr="00B463F6">
        <w:rPr>
          <w:rFonts w:cs="Arial"/>
          <w:szCs w:val="22"/>
        </w:rPr>
        <w:t>příkazci</w:t>
      </w:r>
      <w:r w:rsidR="00691542" w:rsidRPr="00B463F6">
        <w:rPr>
          <w:rFonts w:cs="Arial"/>
          <w:szCs w:val="22"/>
        </w:rPr>
        <w:t xml:space="preserve"> nejpozději při předání staveniště zhotoviteli</w:t>
      </w:r>
      <w:r w:rsidR="00C82269" w:rsidRPr="00B463F6">
        <w:rPr>
          <w:rFonts w:cs="Arial"/>
          <w:szCs w:val="22"/>
        </w:rPr>
        <w:t>.</w:t>
      </w:r>
    </w:p>
    <w:p w14:paraId="78823E95" w14:textId="77777777" w:rsidR="0092665B" w:rsidRPr="00AB5E77" w:rsidRDefault="00691542" w:rsidP="0092665B">
      <w:pPr>
        <w:numPr>
          <w:ilvl w:val="0"/>
          <w:numId w:val="5"/>
        </w:numPr>
        <w:spacing w:after="0" w:line="240" w:lineRule="auto"/>
        <w:jc w:val="both"/>
        <w:rPr>
          <w:rFonts w:cs="Arial"/>
          <w:szCs w:val="22"/>
        </w:rPr>
      </w:pPr>
      <w:r w:rsidRPr="00B463F6">
        <w:rPr>
          <w:rFonts w:cs="Arial"/>
          <w:szCs w:val="22"/>
        </w:rPr>
        <w:t>vypracov</w:t>
      </w:r>
      <w:r w:rsidR="00C82269" w:rsidRPr="00B463F6">
        <w:rPr>
          <w:rFonts w:cs="Arial"/>
          <w:szCs w:val="22"/>
        </w:rPr>
        <w:t>at</w:t>
      </w:r>
      <w:r w:rsidRPr="00B463F6">
        <w:rPr>
          <w:rFonts w:cs="Arial"/>
          <w:szCs w:val="22"/>
        </w:rPr>
        <w:t xml:space="preserve"> oznámení o zahájení stavebních prací a zasl</w:t>
      </w:r>
      <w:r w:rsidR="00C82269" w:rsidRPr="00B463F6">
        <w:rPr>
          <w:rFonts w:cs="Arial"/>
          <w:szCs w:val="22"/>
        </w:rPr>
        <w:t>at</w:t>
      </w:r>
      <w:r w:rsidRPr="00B463F6">
        <w:rPr>
          <w:rFonts w:cs="Arial"/>
          <w:szCs w:val="22"/>
        </w:rPr>
        <w:t xml:space="preserve"> příslušnému oblastnímu inspektorátu práce (OIP) ve smyslu ustanovení § 15 odst. 1 zákona č. 309/2006 Sb.,  </w:t>
      </w:r>
      <w:r w:rsidRPr="00B463F6">
        <w:rPr>
          <w:rFonts w:cs="Arial"/>
          <w:szCs w:val="22"/>
        </w:rPr>
        <w:br/>
      </w:r>
      <w:proofErr w:type="gramStart"/>
      <w:r w:rsidRPr="00B463F6">
        <w:rPr>
          <w:rFonts w:cs="Arial"/>
          <w:szCs w:val="22"/>
        </w:rPr>
        <w:t>–  předání</w:t>
      </w:r>
      <w:proofErr w:type="gramEnd"/>
      <w:r w:rsidR="008528C3" w:rsidRPr="00B463F6">
        <w:rPr>
          <w:rFonts w:cs="Arial"/>
          <w:szCs w:val="22"/>
        </w:rPr>
        <w:t xml:space="preserve"> příkazci</w:t>
      </w:r>
      <w:r w:rsidRPr="00B463F6">
        <w:rPr>
          <w:rFonts w:cs="Arial"/>
          <w:szCs w:val="22"/>
        </w:rPr>
        <w:t xml:space="preserve"> nejpozději v termínu 14 dní před předáním staveniště zhotoviteli</w:t>
      </w:r>
      <w:r w:rsidR="0092665B">
        <w:rPr>
          <w:rFonts w:cs="Arial"/>
          <w:szCs w:val="22"/>
        </w:rPr>
        <w:t xml:space="preserve"> </w:t>
      </w:r>
      <w:r w:rsidR="0092665B">
        <w:rPr>
          <w:rFonts w:cs="Arial"/>
          <w:szCs w:val="22"/>
        </w:rPr>
        <w:t>do 5 pracovních dnů od uzavření této smlouvy, pokud předchozí termín nelze dodržet z důvodu pozdního uzavření této smlouvy</w:t>
      </w:r>
    </w:p>
    <w:p w14:paraId="182609E6" w14:textId="20911292" w:rsidR="00691542" w:rsidRPr="00B463F6" w:rsidRDefault="00691542" w:rsidP="0092665B">
      <w:pPr>
        <w:spacing w:after="0" w:line="240" w:lineRule="auto"/>
        <w:ind w:left="720"/>
        <w:jc w:val="both"/>
        <w:rPr>
          <w:rFonts w:cs="Arial"/>
          <w:szCs w:val="22"/>
        </w:rPr>
      </w:pPr>
    </w:p>
    <w:p w14:paraId="06568769" w14:textId="77777777" w:rsidR="00691542" w:rsidRPr="00B463F6" w:rsidRDefault="00691542" w:rsidP="00F32B1E">
      <w:pPr>
        <w:numPr>
          <w:ilvl w:val="0"/>
          <w:numId w:val="5"/>
        </w:numPr>
        <w:spacing w:after="0" w:line="240" w:lineRule="auto"/>
        <w:jc w:val="both"/>
        <w:rPr>
          <w:rFonts w:cs="Arial"/>
          <w:szCs w:val="22"/>
        </w:rPr>
      </w:pPr>
      <w:r w:rsidRPr="00B463F6">
        <w:rPr>
          <w:rFonts w:cs="Arial"/>
          <w:szCs w:val="22"/>
        </w:rPr>
        <w:lastRenderedPageBreak/>
        <w:t>informov</w:t>
      </w:r>
      <w:r w:rsidR="00C82269" w:rsidRPr="00B463F6">
        <w:rPr>
          <w:rFonts w:cs="Arial"/>
          <w:szCs w:val="22"/>
        </w:rPr>
        <w:t>at</w:t>
      </w:r>
      <w:r w:rsidRPr="00B463F6">
        <w:rPr>
          <w:rFonts w:cs="Arial"/>
          <w:szCs w:val="22"/>
        </w:rPr>
        <w:t xml:space="preserve"> zhotovitele stavby a všech</w:t>
      </w:r>
      <w:r w:rsidR="00C82269" w:rsidRPr="00B463F6">
        <w:rPr>
          <w:rFonts w:cs="Arial"/>
          <w:szCs w:val="22"/>
        </w:rPr>
        <w:t>ny</w:t>
      </w:r>
      <w:r w:rsidRPr="00B463F6">
        <w:rPr>
          <w:rFonts w:cs="Arial"/>
          <w:szCs w:val="22"/>
        </w:rPr>
        <w:t xml:space="preserve"> dotčen</w:t>
      </w:r>
      <w:r w:rsidR="00C82269" w:rsidRPr="00B463F6">
        <w:rPr>
          <w:rFonts w:cs="Arial"/>
          <w:szCs w:val="22"/>
        </w:rPr>
        <w:t>é</w:t>
      </w:r>
      <w:r w:rsidRPr="00B463F6">
        <w:rPr>
          <w:rFonts w:cs="Arial"/>
          <w:szCs w:val="22"/>
        </w:rPr>
        <w:t xml:space="preserve"> </w:t>
      </w:r>
      <w:r w:rsidR="008022F7" w:rsidRPr="00B463F6">
        <w:rPr>
          <w:rFonts w:cs="Arial"/>
          <w:szCs w:val="22"/>
        </w:rPr>
        <w:t>pod</w:t>
      </w:r>
      <w:r w:rsidRPr="00B463F6">
        <w:rPr>
          <w:rFonts w:cs="Arial"/>
          <w:szCs w:val="22"/>
        </w:rPr>
        <w:t>dodavatel</w:t>
      </w:r>
      <w:r w:rsidR="00C82269" w:rsidRPr="00B463F6">
        <w:rPr>
          <w:rFonts w:cs="Arial"/>
          <w:szCs w:val="22"/>
        </w:rPr>
        <w:t>e</w:t>
      </w:r>
      <w:r w:rsidRPr="00B463F6">
        <w:rPr>
          <w:rFonts w:cs="Arial"/>
          <w:szCs w:val="22"/>
        </w:rPr>
        <w:t xml:space="preserve"> o bezpečnostních </w:t>
      </w:r>
      <w:r w:rsidRPr="00B463F6">
        <w:rPr>
          <w:rFonts w:cs="Arial"/>
          <w:szCs w:val="22"/>
        </w:rPr>
        <w:br/>
        <w:t xml:space="preserve">a zdravotních rizicích, která jsou koordinátorovi </w:t>
      </w:r>
      <w:r w:rsidR="008528C3" w:rsidRPr="00B463F6">
        <w:rPr>
          <w:rFonts w:cs="Arial"/>
          <w:szCs w:val="22"/>
        </w:rPr>
        <w:t xml:space="preserve">BOZP </w:t>
      </w:r>
      <w:r w:rsidRPr="00B463F6">
        <w:rPr>
          <w:rFonts w:cs="Arial"/>
          <w:szCs w:val="22"/>
        </w:rPr>
        <w:t>známa</w:t>
      </w:r>
      <w:r w:rsidR="009A26DB" w:rsidRPr="00B463F6">
        <w:rPr>
          <w:rFonts w:cs="Arial"/>
          <w:szCs w:val="22"/>
        </w:rPr>
        <w:t>,</w:t>
      </w:r>
      <w:r w:rsidRPr="00B463F6">
        <w:rPr>
          <w:rFonts w:cs="Arial"/>
          <w:szCs w:val="22"/>
        </w:rPr>
        <w:t xml:space="preserve"> a která vzniknou na</w:t>
      </w:r>
      <w:r w:rsidR="009A26DB" w:rsidRPr="00B463F6">
        <w:rPr>
          <w:rFonts w:cs="Arial"/>
          <w:szCs w:val="22"/>
        </w:rPr>
        <w:t> </w:t>
      </w:r>
      <w:r w:rsidRPr="00B463F6">
        <w:rPr>
          <w:rFonts w:cs="Arial"/>
          <w:szCs w:val="22"/>
        </w:rPr>
        <w:t>staveništi během postupu jednotlivých prací</w:t>
      </w:r>
    </w:p>
    <w:p w14:paraId="40958C3B" w14:textId="678C9A96" w:rsidR="00691542" w:rsidRPr="00B463F6" w:rsidRDefault="00691542" w:rsidP="00F32B1E">
      <w:pPr>
        <w:numPr>
          <w:ilvl w:val="0"/>
          <w:numId w:val="5"/>
        </w:numPr>
        <w:spacing w:after="0" w:line="240" w:lineRule="auto"/>
        <w:jc w:val="both"/>
        <w:rPr>
          <w:rFonts w:cs="Arial"/>
          <w:szCs w:val="22"/>
        </w:rPr>
      </w:pPr>
      <w:r w:rsidRPr="00B463F6">
        <w:rPr>
          <w:rFonts w:cs="Arial"/>
          <w:szCs w:val="22"/>
        </w:rPr>
        <w:t>spolupr</w:t>
      </w:r>
      <w:r w:rsidR="009A26DB" w:rsidRPr="00B463F6">
        <w:rPr>
          <w:rFonts w:cs="Arial"/>
          <w:szCs w:val="22"/>
        </w:rPr>
        <w:t>acovat</w:t>
      </w:r>
      <w:r w:rsidRPr="00B463F6">
        <w:rPr>
          <w:rFonts w:cs="Arial"/>
          <w:szCs w:val="22"/>
        </w:rPr>
        <w:t xml:space="preserve"> se zhotovitelem stavby při tvorbě harmonogramu jednotlivých prací, </w:t>
      </w:r>
      <w:r w:rsidRPr="00B463F6">
        <w:rPr>
          <w:rFonts w:cs="Arial"/>
          <w:szCs w:val="22"/>
        </w:rPr>
        <w:br/>
        <w:t>při stanovení času potřebného k</w:t>
      </w:r>
      <w:r w:rsidR="00351244" w:rsidRPr="00B463F6">
        <w:rPr>
          <w:rFonts w:cs="Arial"/>
          <w:szCs w:val="22"/>
        </w:rPr>
        <w:t xml:space="preserve"> </w:t>
      </w:r>
      <w:r w:rsidRPr="00B463F6">
        <w:rPr>
          <w:rFonts w:cs="Arial"/>
          <w:szCs w:val="22"/>
        </w:rPr>
        <w:t>bezpečnému provádění jednotlivých činností, při tvorbě povinné dokumentace pro zařízení staveniště a stavbu v</w:t>
      </w:r>
      <w:r w:rsidR="00351244" w:rsidRPr="00B463F6">
        <w:rPr>
          <w:rFonts w:cs="Arial"/>
          <w:szCs w:val="22"/>
        </w:rPr>
        <w:t xml:space="preserve"> </w:t>
      </w:r>
      <w:r w:rsidRPr="00B463F6">
        <w:rPr>
          <w:rFonts w:cs="Arial"/>
          <w:szCs w:val="22"/>
        </w:rPr>
        <w:t>oblasti BOZP; koordinátor dbá, aby jím doporučené řešení bylo technicky realizovatelné</w:t>
      </w:r>
      <w:r w:rsidR="009A26DB" w:rsidRPr="00B463F6">
        <w:rPr>
          <w:rFonts w:cs="Arial"/>
          <w:szCs w:val="22"/>
        </w:rPr>
        <w:t xml:space="preserve"> </w:t>
      </w:r>
      <w:r w:rsidRPr="00B463F6">
        <w:rPr>
          <w:rFonts w:cs="Arial"/>
          <w:szCs w:val="22"/>
        </w:rPr>
        <w:t>a</w:t>
      </w:r>
      <w:r w:rsidR="00351244" w:rsidRPr="00B463F6">
        <w:rPr>
          <w:rFonts w:cs="Arial"/>
          <w:szCs w:val="22"/>
        </w:rPr>
        <w:t xml:space="preserve"> </w:t>
      </w:r>
      <w:r w:rsidRPr="00B463F6">
        <w:rPr>
          <w:rFonts w:cs="Arial"/>
          <w:szCs w:val="22"/>
        </w:rPr>
        <w:t xml:space="preserve">v souladu s právními a ostatními předpisy k zajištění BOZP a aby bylo, </w:t>
      </w:r>
      <w:proofErr w:type="gramStart"/>
      <w:r w:rsidRPr="00B463F6">
        <w:rPr>
          <w:rFonts w:cs="Arial"/>
          <w:szCs w:val="22"/>
        </w:rPr>
        <w:t>s  přihlédnutím</w:t>
      </w:r>
      <w:proofErr w:type="gramEnd"/>
      <w:r w:rsidRPr="00B463F6">
        <w:rPr>
          <w:rFonts w:cs="Arial"/>
          <w:szCs w:val="22"/>
        </w:rPr>
        <w:t xml:space="preserve"> k účelu stanovenému zadavatelem stavby, ekonomicky přiměřené</w:t>
      </w:r>
    </w:p>
    <w:p w14:paraId="4431790B" w14:textId="77777777" w:rsidR="00691542" w:rsidRPr="00B463F6" w:rsidRDefault="00691542" w:rsidP="00F32B1E">
      <w:pPr>
        <w:numPr>
          <w:ilvl w:val="0"/>
          <w:numId w:val="5"/>
        </w:numPr>
        <w:spacing w:after="0" w:line="240" w:lineRule="auto"/>
        <w:jc w:val="both"/>
        <w:rPr>
          <w:rFonts w:cs="Arial"/>
          <w:szCs w:val="22"/>
        </w:rPr>
      </w:pPr>
      <w:r w:rsidRPr="00B463F6">
        <w:rPr>
          <w:rFonts w:cs="Arial"/>
          <w:szCs w:val="22"/>
        </w:rPr>
        <w:t>kontrol</w:t>
      </w:r>
      <w:r w:rsidR="009A26DB" w:rsidRPr="00B463F6">
        <w:rPr>
          <w:rFonts w:cs="Arial"/>
          <w:szCs w:val="22"/>
        </w:rPr>
        <w:t xml:space="preserve">ovat </w:t>
      </w:r>
      <w:r w:rsidRPr="00B463F6">
        <w:rPr>
          <w:rFonts w:cs="Arial"/>
          <w:szCs w:val="22"/>
        </w:rPr>
        <w:t xml:space="preserve">způsob zabezpečení obvodu staveniště, včetně vjezdu na staveniště, s cílem zamezit vstupu nepovolaným osobám </w:t>
      </w:r>
    </w:p>
    <w:p w14:paraId="38FD6B05" w14:textId="77777777" w:rsidR="00691542" w:rsidRPr="00B463F6" w:rsidRDefault="00691542" w:rsidP="00F32B1E">
      <w:pPr>
        <w:numPr>
          <w:ilvl w:val="0"/>
          <w:numId w:val="5"/>
        </w:numPr>
        <w:spacing w:after="0" w:line="240" w:lineRule="auto"/>
        <w:jc w:val="both"/>
        <w:rPr>
          <w:rFonts w:cs="Arial"/>
          <w:szCs w:val="22"/>
        </w:rPr>
      </w:pPr>
      <w:r w:rsidRPr="00B463F6">
        <w:rPr>
          <w:rFonts w:cs="Arial"/>
          <w:szCs w:val="22"/>
        </w:rPr>
        <w:t>spolupr</w:t>
      </w:r>
      <w:r w:rsidR="009A26DB" w:rsidRPr="00B463F6">
        <w:rPr>
          <w:rFonts w:cs="Arial"/>
          <w:szCs w:val="22"/>
        </w:rPr>
        <w:t>acovat</w:t>
      </w:r>
      <w:r w:rsidRPr="00B463F6">
        <w:rPr>
          <w:rFonts w:cs="Arial"/>
          <w:szCs w:val="22"/>
        </w:rPr>
        <w:t xml:space="preserve"> s technickým dozorem stavebníka při organizování kontrolních dnů stavby, pokud možno společně s kontrolními dny k dodržování plánu BOZP, účast na těchto dnech   </w:t>
      </w:r>
    </w:p>
    <w:p w14:paraId="6CFF785A" w14:textId="77777777" w:rsidR="00691542" w:rsidRPr="00B463F6" w:rsidRDefault="00691542" w:rsidP="00F32B1E">
      <w:pPr>
        <w:numPr>
          <w:ilvl w:val="0"/>
          <w:numId w:val="5"/>
        </w:numPr>
        <w:spacing w:after="0" w:line="240" w:lineRule="auto"/>
        <w:jc w:val="both"/>
        <w:rPr>
          <w:rFonts w:cs="Arial"/>
          <w:szCs w:val="22"/>
        </w:rPr>
      </w:pPr>
      <w:r w:rsidRPr="00B463F6">
        <w:rPr>
          <w:rFonts w:cs="Arial"/>
          <w:szCs w:val="22"/>
        </w:rPr>
        <w:t>sledov</w:t>
      </w:r>
      <w:r w:rsidR="009A26DB" w:rsidRPr="00B463F6">
        <w:rPr>
          <w:rFonts w:cs="Arial"/>
          <w:szCs w:val="22"/>
        </w:rPr>
        <w:t>at</w:t>
      </w:r>
      <w:r w:rsidRPr="00B463F6">
        <w:rPr>
          <w:rFonts w:cs="Arial"/>
          <w:szCs w:val="22"/>
        </w:rPr>
        <w:t xml:space="preserve"> dodržování plánu BOZP všemi zhotoviteli, provád</w:t>
      </w:r>
      <w:r w:rsidR="009A26DB" w:rsidRPr="00B463F6">
        <w:rPr>
          <w:rFonts w:cs="Arial"/>
          <w:szCs w:val="22"/>
        </w:rPr>
        <w:t>ět</w:t>
      </w:r>
      <w:r w:rsidRPr="00B463F6">
        <w:rPr>
          <w:rFonts w:cs="Arial"/>
          <w:szCs w:val="22"/>
        </w:rPr>
        <w:t xml:space="preserve"> zápis</w:t>
      </w:r>
      <w:r w:rsidR="009A26DB" w:rsidRPr="00B463F6">
        <w:rPr>
          <w:rFonts w:cs="Arial"/>
          <w:szCs w:val="22"/>
        </w:rPr>
        <w:t>y</w:t>
      </w:r>
      <w:r w:rsidRPr="00B463F6">
        <w:rPr>
          <w:rFonts w:cs="Arial"/>
          <w:szCs w:val="22"/>
        </w:rPr>
        <w:t xml:space="preserve"> z</w:t>
      </w:r>
      <w:r w:rsidR="00351244" w:rsidRPr="00B463F6">
        <w:rPr>
          <w:rFonts w:cs="Arial"/>
          <w:szCs w:val="22"/>
        </w:rPr>
        <w:t xml:space="preserve"> </w:t>
      </w:r>
      <w:r w:rsidRPr="00B463F6">
        <w:rPr>
          <w:rFonts w:cs="Arial"/>
          <w:szCs w:val="22"/>
        </w:rPr>
        <w:t>kontrolních dnů o</w:t>
      </w:r>
      <w:r w:rsidR="009A26DB" w:rsidRPr="00B463F6">
        <w:rPr>
          <w:rFonts w:cs="Arial"/>
          <w:szCs w:val="22"/>
        </w:rPr>
        <w:t> </w:t>
      </w:r>
      <w:r w:rsidRPr="00B463F6">
        <w:rPr>
          <w:rFonts w:cs="Arial"/>
          <w:szCs w:val="22"/>
        </w:rPr>
        <w:t>zjištěných nedostatcích v</w:t>
      </w:r>
      <w:r w:rsidR="00351244" w:rsidRPr="00B463F6">
        <w:rPr>
          <w:rFonts w:cs="Arial"/>
          <w:szCs w:val="22"/>
        </w:rPr>
        <w:t xml:space="preserve"> </w:t>
      </w:r>
      <w:r w:rsidRPr="00B463F6">
        <w:rPr>
          <w:rFonts w:cs="Arial"/>
          <w:szCs w:val="22"/>
        </w:rPr>
        <w:t>BOZP na staveništi a návrzích opatření</w:t>
      </w:r>
      <w:r w:rsidR="009A26DB" w:rsidRPr="00B463F6">
        <w:rPr>
          <w:rFonts w:cs="Arial"/>
          <w:szCs w:val="22"/>
        </w:rPr>
        <w:t>,</w:t>
      </w:r>
      <w:r w:rsidRPr="00B463F6">
        <w:rPr>
          <w:rFonts w:cs="Arial"/>
          <w:szCs w:val="22"/>
        </w:rPr>
        <w:t xml:space="preserve"> vedoucích k</w:t>
      </w:r>
      <w:r w:rsidR="00351244" w:rsidRPr="00B463F6">
        <w:rPr>
          <w:rFonts w:cs="Arial"/>
          <w:szCs w:val="22"/>
        </w:rPr>
        <w:t xml:space="preserve"> </w:t>
      </w:r>
      <w:r w:rsidRPr="00B463F6">
        <w:rPr>
          <w:rFonts w:cs="Arial"/>
          <w:szCs w:val="22"/>
        </w:rPr>
        <w:t>odstranění nedostatků</w:t>
      </w:r>
    </w:p>
    <w:p w14:paraId="1FB91739" w14:textId="77777777" w:rsidR="00691542" w:rsidRPr="00B463F6" w:rsidRDefault="00691542" w:rsidP="00F32B1E">
      <w:pPr>
        <w:numPr>
          <w:ilvl w:val="0"/>
          <w:numId w:val="5"/>
        </w:numPr>
        <w:spacing w:after="0" w:line="240" w:lineRule="auto"/>
        <w:jc w:val="both"/>
        <w:rPr>
          <w:rFonts w:cs="Arial"/>
          <w:szCs w:val="22"/>
        </w:rPr>
      </w:pPr>
      <w:r w:rsidRPr="00B463F6">
        <w:rPr>
          <w:rFonts w:cs="Arial"/>
          <w:szCs w:val="22"/>
        </w:rPr>
        <w:t>provádě</w:t>
      </w:r>
      <w:r w:rsidR="009A26DB" w:rsidRPr="00B463F6">
        <w:rPr>
          <w:rFonts w:cs="Arial"/>
          <w:szCs w:val="22"/>
        </w:rPr>
        <w:t>t</w:t>
      </w:r>
      <w:r w:rsidRPr="00B463F6">
        <w:rPr>
          <w:rFonts w:cs="Arial"/>
          <w:szCs w:val="22"/>
        </w:rPr>
        <w:t xml:space="preserve"> kontrol</w:t>
      </w:r>
      <w:r w:rsidR="009A26DB" w:rsidRPr="00B463F6">
        <w:rPr>
          <w:rFonts w:cs="Arial"/>
          <w:szCs w:val="22"/>
        </w:rPr>
        <w:t>y</w:t>
      </w:r>
      <w:r w:rsidRPr="00B463F6">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1ABCA95F" w14:textId="77777777" w:rsidR="00691542" w:rsidRPr="00B463F6" w:rsidRDefault="00691542" w:rsidP="00F32B1E">
      <w:pPr>
        <w:numPr>
          <w:ilvl w:val="0"/>
          <w:numId w:val="5"/>
        </w:numPr>
        <w:spacing w:after="0" w:line="240" w:lineRule="auto"/>
        <w:jc w:val="both"/>
        <w:rPr>
          <w:rFonts w:cs="Arial"/>
          <w:szCs w:val="22"/>
        </w:rPr>
      </w:pPr>
      <w:r w:rsidRPr="00B463F6">
        <w:rPr>
          <w:rFonts w:cs="Arial"/>
          <w:szCs w:val="22"/>
        </w:rPr>
        <w:t>aktualiz</w:t>
      </w:r>
      <w:r w:rsidR="009A26DB" w:rsidRPr="00B463F6">
        <w:rPr>
          <w:rFonts w:cs="Arial"/>
          <w:szCs w:val="22"/>
        </w:rPr>
        <w:t>ovat</w:t>
      </w:r>
      <w:r w:rsidRPr="00B463F6">
        <w:rPr>
          <w:rFonts w:cs="Arial"/>
          <w:szCs w:val="22"/>
        </w:rPr>
        <w:t xml:space="preserve"> plán BOZP na základě nových skutečností zjištěných při kontrolních dnech stavby a při kontrolách mimo harmonogram kontrolních dnů </w:t>
      </w:r>
    </w:p>
    <w:p w14:paraId="52BA55D0" w14:textId="77777777" w:rsidR="00691542" w:rsidRPr="00B463F6" w:rsidRDefault="00691542" w:rsidP="00F32B1E">
      <w:pPr>
        <w:numPr>
          <w:ilvl w:val="0"/>
          <w:numId w:val="5"/>
        </w:numPr>
        <w:spacing w:after="0" w:line="240" w:lineRule="auto"/>
        <w:jc w:val="both"/>
        <w:rPr>
          <w:rFonts w:cs="Arial"/>
          <w:szCs w:val="22"/>
        </w:rPr>
      </w:pPr>
      <w:r w:rsidRPr="00B463F6">
        <w:rPr>
          <w:rFonts w:cs="Arial"/>
          <w:szCs w:val="22"/>
        </w:rPr>
        <w:t>bezodkladn</w:t>
      </w:r>
      <w:r w:rsidR="009A26DB" w:rsidRPr="00B463F6">
        <w:rPr>
          <w:rFonts w:cs="Arial"/>
          <w:szCs w:val="22"/>
        </w:rPr>
        <w:t>ě</w:t>
      </w:r>
      <w:r w:rsidRPr="00B463F6">
        <w:rPr>
          <w:rFonts w:cs="Arial"/>
          <w:szCs w:val="22"/>
        </w:rPr>
        <w:t xml:space="preserve"> upozorn</w:t>
      </w:r>
      <w:r w:rsidR="009A26DB" w:rsidRPr="00B463F6">
        <w:rPr>
          <w:rFonts w:cs="Arial"/>
          <w:szCs w:val="22"/>
        </w:rPr>
        <w:t>it</w:t>
      </w:r>
      <w:r w:rsidRPr="00B463F6">
        <w:rPr>
          <w:rFonts w:cs="Arial"/>
          <w:szCs w:val="22"/>
        </w:rPr>
        <w:t xml:space="preserve"> </w:t>
      </w:r>
      <w:r w:rsidR="009A26DB" w:rsidRPr="00B463F6">
        <w:rPr>
          <w:rFonts w:cs="Arial"/>
          <w:szCs w:val="22"/>
        </w:rPr>
        <w:t>příkazce</w:t>
      </w:r>
      <w:r w:rsidRPr="00B463F6">
        <w:rPr>
          <w:rFonts w:cs="Arial"/>
          <w:szCs w:val="22"/>
        </w:rPr>
        <w:t xml:space="preserve"> na nedostatky v</w:t>
      </w:r>
      <w:r w:rsidR="00351244" w:rsidRPr="00B463F6">
        <w:rPr>
          <w:rFonts w:cs="Arial"/>
          <w:szCs w:val="22"/>
        </w:rPr>
        <w:t xml:space="preserve"> </w:t>
      </w:r>
      <w:r w:rsidRPr="00B463F6">
        <w:rPr>
          <w:rFonts w:cs="Arial"/>
          <w:szCs w:val="22"/>
        </w:rPr>
        <w:t>uplatňování požadavků na BOZP</w:t>
      </w:r>
      <w:r w:rsidR="009A26DB" w:rsidRPr="00B463F6">
        <w:rPr>
          <w:rFonts w:cs="Arial"/>
          <w:szCs w:val="22"/>
        </w:rPr>
        <w:t>,</w:t>
      </w:r>
      <w:r w:rsidRPr="00B463F6">
        <w:rPr>
          <w:rFonts w:cs="Arial"/>
          <w:szCs w:val="22"/>
        </w:rPr>
        <w:t xml:space="preserve"> zjištěné na staveništi</w:t>
      </w:r>
      <w:r w:rsidR="009A26DB" w:rsidRPr="00B463F6">
        <w:rPr>
          <w:rFonts w:cs="Arial"/>
          <w:szCs w:val="22"/>
        </w:rPr>
        <w:t>,</w:t>
      </w:r>
      <w:r w:rsidRPr="00B463F6">
        <w:rPr>
          <w:rFonts w:cs="Arial"/>
          <w:szCs w:val="22"/>
        </w:rPr>
        <w:t xml:space="preserve"> a</w:t>
      </w:r>
      <w:r w:rsidR="00351244" w:rsidRPr="00B463F6">
        <w:rPr>
          <w:rFonts w:cs="Arial"/>
          <w:szCs w:val="22"/>
        </w:rPr>
        <w:t xml:space="preserve"> </w:t>
      </w:r>
      <w:r w:rsidRPr="00B463F6">
        <w:rPr>
          <w:rFonts w:cs="Arial"/>
          <w:szCs w:val="22"/>
        </w:rPr>
        <w:t>vyžadov</w:t>
      </w:r>
      <w:r w:rsidR="009A26DB" w:rsidRPr="00B463F6">
        <w:rPr>
          <w:rFonts w:cs="Arial"/>
          <w:szCs w:val="22"/>
        </w:rPr>
        <w:t>at</w:t>
      </w:r>
      <w:r w:rsidRPr="00B463F6">
        <w:rPr>
          <w:rFonts w:cs="Arial"/>
          <w:szCs w:val="22"/>
        </w:rPr>
        <w:t xml:space="preserve"> zjednání nápravy; k</w:t>
      </w:r>
      <w:r w:rsidR="00351244" w:rsidRPr="00B463F6">
        <w:rPr>
          <w:rFonts w:cs="Arial"/>
          <w:szCs w:val="22"/>
        </w:rPr>
        <w:t xml:space="preserve"> </w:t>
      </w:r>
      <w:r w:rsidRPr="00B463F6">
        <w:rPr>
          <w:rFonts w:cs="Arial"/>
          <w:szCs w:val="22"/>
        </w:rPr>
        <w:t xml:space="preserve">tomu je koordinátor oprávněn navrhovat přiměřená opatření, </w:t>
      </w:r>
      <w:proofErr w:type="spellStart"/>
      <w:r w:rsidRPr="00B463F6">
        <w:rPr>
          <w:rFonts w:cs="Arial"/>
          <w:szCs w:val="22"/>
        </w:rPr>
        <w:t>kontro</w:t>
      </w:r>
      <w:r w:rsidR="009A26DB" w:rsidRPr="00B463F6">
        <w:rPr>
          <w:rFonts w:cs="Arial"/>
          <w:szCs w:val="22"/>
        </w:rPr>
        <w:t>ovat</w:t>
      </w:r>
      <w:proofErr w:type="spellEnd"/>
      <w:r w:rsidRPr="00B463F6">
        <w:rPr>
          <w:rFonts w:cs="Arial"/>
          <w:szCs w:val="22"/>
        </w:rPr>
        <w:t xml:space="preserve"> účinnost přijatých opatření</w:t>
      </w:r>
    </w:p>
    <w:p w14:paraId="517ADE29" w14:textId="77777777" w:rsidR="00691542" w:rsidRPr="00B463F6" w:rsidRDefault="009A26DB" w:rsidP="00F32B1E">
      <w:pPr>
        <w:numPr>
          <w:ilvl w:val="0"/>
          <w:numId w:val="5"/>
        </w:numPr>
        <w:spacing w:after="0" w:line="240" w:lineRule="auto"/>
        <w:jc w:val="both"/>
        <w:rPr>
          <w:rFonts w:cs="Arial"/>
          <w:szCs w:val="22"/>
        </w:rPr>
      </w:pPr>
      <w:r w:rsidRPr="00B463F6">
        <w:rPr>
          <w:rFonts w:cs="Arial"/>
          <w:szCs w:val="22"/>
        </w:rPr>
        <w:t xml:space="preserve">vypracovat </w:t>
      </w:r>
      <w:r w:rsidR="00691542" w:rsidRPr="00B463F6">
        <w:rPr>
          <w:rFonts w:cs="Arial"/>
          <w:szCs w:val="22"/>
        </w:rPr>
        <w:t xml:space="preserve">zprávy pro </w:t>
      </w:r>
      <w:r w:rsidRPr="00B463F6">
        <w:rPr>
          <w:rFonts w:cs="Arial"/>
          <w:szCs w:val="22"/>
        </w:rPr>
        <w:t>příkazce</w:t>
      </w:r>
      <w:r w:rsidR="00691542" w:rsidRPr="00B463F6">
        <w:rPr>
          <w:rFonts w:cs="Arial"/>
          <w:szCs w:val="22"/>
        </w:rPr>
        <w:t xml:space="preserve"> (informace o kontrolní činnosti a zjištěných skutečnostech, ohrožujících bezpečný průběh stavby nebo termíny dokončení) </w:t>
      </w:r>
    </w:p>
    <w:p w14:paraId="71A99D50" w14:textId="77777777" w:rsidR="00691542" w:rsidRPr="00B463F6" w:rsidRDefault="00691542" w:rsidP="00F32B1E">
      <w:pPr>
        <w:numPr>
          <w:ilvl w:val="0"/>
          <w:numId w:val="5"/>
        </w:numPr>
        <w:spacing w:after="0" w:line="240" w:lineRule="auto"/>
        <w:jc w:val="both"/>
        <w:rPr>
          <w:rFonts w:cs="Arial"/>
          <w:szCs w:val="22"/>
        </w:rPr>
      </w:pPr>
      <w:r w:rsidRPr="00B463F6">
        <w:rPr>
          <w:rFonts w:cs="Arial"/>
          <w:szCs w:val="22"/>
        </w:rPr>
        <w:t>spoluúčast</w:t>
      </w:r>
      <w:r w:rsidR="009A26DB" w:rsidRPr="00B463F6">
        <w:rPr>
          <w:rFonts w:cs="Arial"/>
          <w:szCs w:val="22"/>
        </w:rPr>
        <w:t>nit se</w:t>
      </w:r>
      <w:r w:rsidRPr="00B463F6">
        <w:rPr>
          <w:rFonts w:cs="Arial"/>
          <w:szCs w:val="22"/>
        </w:rPr>
        <w:t xml:space="preserve"> při vyšetřování pracovních úrazů a vypracování požadované dokumentace</w:t>
      </w:r>
    </w:p>
    <w:p w14:paraId="1304FEC6" w14:textId="77777777" w:rsidR="00691542" w:rsidRPr="00B463F6" w:rsidRDefault="009A26DB" w:rsidP="00F32B1E">
      <w:pPr>
        <w:numPr>
          <w:ilvl w:val="0"/>
          <w:numId w:val="5"/>
        </w:numPr>
        <w:spacing w:after="0" w:line="240" w:lineRule="auto"/>
        <w:jc w:val="both"/>
        <w:rPr>
          <w:rFonts w:cs="Arial"/>
          <w:szCs w:val="22"/>
        </w:rPr>
      </w:pPr>
      <w:r w:rsidRPr="00B463F6">
        <w:rPr>
          <w:rFonts w:cs="Arial"/>
          <w:szCs w:val="22"/>
        </w:rPr>
        <w:t>účastnit se</w:t>
      </w:r>
      <w:r w:rsidR="00691542" w:rsidRPr="00B463F6">
        <w:rPr>
          <w:rFonts w:cs="Arial"/>
          <w:szCs w:val="22"/>
        </w:rPr>
        <w:t xml:space="preserve"> při jednání s orgány státního odborného dozoru nad BOZP, se stavebním úřadem a ostatními dotčenými orgány, účast na kontrolních prohlídkách stavby</w:t>
      </w:r>
      <w:r w:rsidRPr="00B463F6">
        <w:rPr>
          <w:rFonts w:cs="Arial"/>
          <w:szCs w:val="22"/>
        </w:rPr>
        <w:t>,</w:t>
      </w:r>
      <w:r w:rsidR="00691542" w:rsidRPr="00B463F6">
        <w:rPr>
          <w:rFonts w:cs="Arial"/>
          <w:szCs w:val="22"/>
        </w:rPr>
        <w:t xml:space="preserve"> vyvolaných těmito orgány   </w:t>
      </w:r>
    </w:p>
    <w:p w14:paraId="41AEBD62" w14:textId="77777777" w:rsidR="00691542" w:rsidRPr="00B463F6" w:rsidRDefault="00691542" w:rsidP="00F32B1E">
      <w:pPr>
        <w:numPr>
          <w:ilvl w:val="0"/>
          <w:numId w:val="5"/>
        </w:numPr>
        <w:spacing w:after="0" w:line="240" w:lineRule="auto"/>
        <w:jc w:val="both"/>
        <w:rPr>
          <w:rFonts w:cs="Arial"/>
          <w:szCs w:val="22"/>
        </w:rPr>
      </w:pPr>
      <w:proofErr w:type="spellStart"/>
      <w:r w:rsidRPr="00B463F6">
        <w:rPr>
          <w:rFonts w:cs="Arial"/>
          <w:szCs w:val="22"/>
        </w:rPr>
        <w:t>příprav</w:t>
      </w:r>
      <w:r w:rsidR="009A26DB" w:rsidRPr="00B463F6">
        <w:rPr>
          <w:rFonts w:cs="Arial"/>
          <w:szCs w:val="22"/>
        </w:rPr>
        <w:t>it</w:t>
      </w:r>
      <w:proofErr w:type="spellEnd"/>
      <w:r w:rsidRPr="00B463F6">
        <w:rPr>
          <w:rFonts w:cs="Arial"/>
          <w:szCs w:val="22"/>
        </w:rPr>
        <w:t xml:space="preserve"> podklad</w:t>
      </w:r>
      <w:r w:rsidR="009A26DB" w:rsidRPr="00B463F6">
        <w:rPr>
          <w:rFonts w:cs="Arial"/>
          <w:szCs w:val="22"/>
        </w:rPr>
        <w:t>y</w:t>
      </w:r>
      <w:r w:rsidRPr="00B463F6">
        <w:rPr>
          <w:rFonts w:cs="Arial"/>
          <w:szCs w:val="22"/>
        </w:rPr>
        <w:t xml:space="preserve"> pro odevzdání a převzetí dokončené stavby, účast na závěrečné kontrolní prohlídce stavby a součinnost s </w:t>
      </w:r>
      <w:r w:rsidR="007800BF" w:rsidRPr="00B463F6">
        <w:rPr>
          <w:rFonts w:cs="Arial"/>
          <w:szCs w:val="22"/>
        </w:rPr>
        <w:t>příkazcem</w:t>
      </w:r>
      <w:r w:rsidRPr="00B463F6">
        <w:rPr>
          <w:rFonts w:cs="Arial"/>
          <w:szCs w:val="22"/>
        </w:rPr>
        <w:t xml:space="preserve"> při zajištění kolaudační</w:t>
      </w:r>
      <w:r w:rsidR="00B1525F" w:rsidRPr="00B463F6">
        <w:rPr>
          <w:rFonts w:cs="Arial"/>
          <w:szCs w:val="22"/>
        </w:rPr>
        <w:t>ho</w:t>
      </w:r>
      <w:r w:rsidRPr="00B463F6">
        <w:rPr>
          <w:rFonts w:cs="Arial"/>
          <w:szCs w:val="22"/>
        </w:rPr>
        <w:t xml:space="preserve"> souhlas</w:t>
      </w:r>
      <w:r w:rsidR="00B1525F" w:rsidRPr="00B463F6">
        <w:rPr>
          <w:rFonts w:cs="Arial"/>
          <w:szCs w:val="22"/>
        </w:rPr>
        <w:t>u</w:t>
      </w:r>
      <w:r w:rsidRPr="00B463F6">
        <w:rPr>
          <w:rFonts w:cs="Arial"/>
          <w:szCs w:val="22"/>
        </w:rPr>
        <w:t xml:space="preserve"> </w:t>
      </w:r>
    </w:p>
    <w:p w14:paraId="67A42F11" w14:textId="77777777" w:rsidR="00691542" w:rsidRPr="00B463F6" w:rsidRDefault="00691542" w:rsidP="00F32B1E">
      <w:pPr>
        <w:numPr>
          <w:ilvl w:val="0"/>
          <w:numId w:val="5"/>
        </w:numPr>
        <w:spacing w:after="0" w:line="240" w:lineRule="auto"/>
        <w:jc w:val="both"/>
        <w:rPr>
          <w:rFonts w:cs="Arial"/>
          <w:szCs w:val="22"/>
        </w:rPr>
      </w:pPr>
      <w:r w:rsidRPr="00B463F6">
        <w:rPr>
          <w:rFonts w:cs="Arial"/>
          <w:szCs w:val="22"/>
        </w:rPr>
        <w:t>zpracov</w:t>
      </w:r>
      <w:r w:rsidR="007800BF" w:rsidRPr="00B463F6">
        <w:rPr>
          <w:rFonts w:cs="Arial"/>
          <w:szCs w:val="22"/>
        </w:rPr>
        <w:t>at</w:t>
      </w:r>
      <w:r w:rsidRPr="00B463F6">
        <w:rPr>
          <w:rFonts w:cs="Arial"/>
          <w:szCs w:val="22"/>
        </w:rPr>
        <w:t xml:space="preserve"> požadavk</w:t>
      </w:r>
      <w:r w:rsidR="007800BF" w:rsidRPr="00B463F6">
        <w:rPr>
          <w:rFonts w:cs="Arial"/>
          <w:szCs w:val="22"/>
        </w:rPr>
        <w:t>y</w:t>
      </w:r>
      <w:r w:rsidRPr="00B463F6">
        <w:rPr>
          <w:rFonts w:cs="Arial"/>
          <w:szCs w:val="22"/>
        </w:rPr>
        <w:t xml:space="preserve"> na BOZP při udržovacích pracích.</w:t>
      </w:r>
    </w:p>
    <w:p w14:paraId="6E8366AE" w14:textId="77777777" w:rsidR="00172F6A" w:rsidRPr="00B463F6" w:rsidRDefault="00172F6A" w:rsidP="000071A1">
      <w:pPr>
        <w:spacing w:after="0" w:line="240" w:lineRule="auto"/>
        <w:jc w:val="both"/>
        <w:rPr>
          <w:rFonts w:cs="Arial"/>
          <w:szCs w:val="22"/>
        </w:rPr>
      </w:pPr>
    </w:p>
    <w:p w14:paraId="42071859" w14:textId="101D4EBD" w:rsidR="00140E04" w:rsidRPr="00B463F6" w:rsidRDefault="000459D8" w:rsidP="00F32B1E">
      <w:pPr>
        <w:pStyle w:val="TSTextlnkuslovan"/>
        <w:numPr>
          <w:ilvl w:val="1"/>
          <w:numId w:val="2"/>
        </w:numPr>
        <w:spacing w:after="0" w:line="240" w:lineRule="auto"/>
        <w:jc w:val="both"/>
        <w:rPr>
          <w:rFonts w:cs="Arial"/>
          <w:szCs w:val="22"/>
        </w:rPr>
      </w:pPr>
      <w:r w:rsidRPr="00B463F6">
        <w:rPr>
          <w:rFonts w:cs="Arial"/>
          <w:bCs/>
          <w:szCs w:val="22"/>
        </w:rPr>
        <w:t>Předpokládaná</w:t>
      </w:r>
      <w:r w:rsidRPr="00B463F6">
        <w:rPr>
          <w:rFonts w:cs="Arial"/>
          <w:szCs w:val="22"/>
        </w:rPr>
        <w:t xml:space="preserve"> </w:t>
      </w:r>
      <w:r w:rsidR="00140E04" w:rsidRPr="00B463F6">
        <w:rPr>
          <w:rFonts w:cs="Arial"/>
          <w:szCs w:val="22"/>
        </w:rPr>
        <w:t xml:space="preserve">doba realizace </w:t>
      </w:r>
      <w:r w:rsidR="00140E04" w:rsidRPr="00402ED0">
        <w:rPr>
          <w:rFonts w:cs="Arial"/>
          <w:szCs w:val="22"/>
        </w:rPr>
        <w:t xml:space="preserve">stavby je </w:t>
      </w:r>
      <w:r w:rsidR="00402ED0" w:rsidRPr="00402ED0">
        <w:rPr>
          <w:rFonts w:cs="Arial"/>
          <w:szCs w:val="22"/>
          <w:lang w:val="en-US"/>
        </w:rPr>
        <w:t>21.9.2020 – 8.9.2021</w:t>
      </w:r>
      <w:r w:rsidR="00140E04" w:rsidRPr="00402ED0">
        <w:rPr>
          <w:rFonts w:cs="Arial"/>
          <w:szCs w:val="22"/>
        </w:rPr>
        <w:t>.</w:t>
      </w:r>
      <w:r w:rsidR="005C6F64" w:rsidRPr="00B463F6">
        <w:rPr>
          <w:rFonts w:cs="Arial"/>
          <w:szCs w:val="22"/>
        </w:rPr>
        <w:t xml:space="preserve"> Změna termínu, která může nastat z</w:t>
      </w:r>
      <w:r w:rsidR="00351244" w:rsidRPr="00B463F6">
        <w:rPr>
          <w:rFonts w:cs="Arial"/>
          <w:szCs w:val="22"/>
          <w:lang w:val="cs-CZ"/>
        </w:rPr>
        <w:t xml:space="preserve"> </w:t>
      </w:r>
      <w:r w:rsidR="005C6F64" w:rsidRPr="00B463F6">
        <w:rPr>
          <w:rFonts w:cs="Arial"/>
          <w:szCs w:val="22"/>
        </w:rPr>
        <w:t xml:space="preserve">objektivních důvodů </w:t>
      </w:r>
      <w:r w:rsidR="00265D96" w:rsidRPr="00B463F6">
        <w:rPr>
          <w:rFonts w:cs="Arial"/>
          <w:szCs w:val="22"/>
        </w:rPr>
        <w:t>(např. nezískání dotace z</w:t>
      </w:r>
      <w:r w:rsidR="00351244" w:rsidRPr="00B463F6">
        <w:rPr>
          <w:rFonts w:cs="Arial"/>
          <w:szCs w:val="22"/>
          <w:lang w:val="cs-CZ"/>
        </w:rPr>
        <w:t xml:space="preserve"> </w:t>
      </w:r>
      <w:r w:rsidR="00265D96" w:rsidRPr="00B463F6">
        <w:rPr>
          <w:rFonts w:cs="Arial"/>
          <w:szCs w:val="22"/>
        </w:rPr>
        <w:t xml:space="preserve">EU) </w:t>
      </w:r>
      <w:r w:rsidR="005C6F64" w:rsidRPr="00B463F6">
        <w:rPr>
          <w:rFonts w:cs="Arial"/>
          <w:szCs w:val="22"/>
        </w:rPr>
        <w:t>bude řešena v</w:t>
      </w:r>
      <w:r w:rsidR="00351244" w:rsidRPr="00B463F6">
        <w:rPr>
          <w:rFonts w:cs="Arial"/>
          <w:szCs w:val="22"/>
          <w:lang w:val="cs-CZ"/>
        </w:rPr>
        <w:t xml:space="preserve"> </w:t>
      </w:r>
      <w:r w:rsidR="005C6F64" w:rsidRPr="00B463F6">
        <w:rPr>
          <w:rFonts w:cs="Arial"/>
          <w:szCs w:val="22"/>
        </w:rPr>
        <w:t>souladu s </w:t>
      </w:r>
      <w:r w:rsidR="009F4FCB" w:rsidRPr="00B463F6">
        <w:rPr>
          <w:rFonts w:cs="Arial"/>
          <w:bCs/>
          <w:szCs w:val="22"/>
        </w:rPr>
        <w:fldChar w:fldCharType="begin"/>
      </w:r>
      <w:r w:rsidR="00E809D9" w:rsidRPr="00B463F6">
        <w:rPr>
          <w:rFonts w:cs="Arial"/>
          <w:bCs/>
          <w:szCs w:val="22"/>
        </w:rPr>
        <w:instrText xml:space="preserve"> REF _Ref376500584 \r \h </w:instrText>
      </w:r>
      <w:r w:rsidR="00004BA9" w:rsidRPr="00B463F6">
        <w:rPr>
          <w:rFonts w:cs="Arial"/>
          <w:bCs/>
          <w:szCs w:val="22"/>
        </w:rPr>
        <w:instrText xml:space="preserve"> \* MERGEFORMAT </w:instrText>
      </w:r>
      <w:r w:rsidR="009F4FCB" w:rsidRPr="00B463F6">
        <w:rPr>
          <w:rFonts w:cs="Arial"/>
          <w:bCs/>
          <w:szCs w:val="22"/>
        </w:rPr>
      </w:r>
      <w:r w:rsidR="009F4FCB" w:rsidRPr="00B463F6">
        <w:rPr>
          <w:rFonts w:cs="Arial"/>
          <w:bCs/>
          <w:szCs w:val="22"/>
        </w:rPr>
        <w:fldChar w:fldCharType="separate"/>
      </w:r>
      <w:r w:rsidR="007009D2" w:rsidRPr="00B463F6">
        <w:rPr>
          <w:rFonts w:cs="Arial"/>
          <w:bCs/>
          <w:szCs w:val="22"/>
        </w:rPr>
        <w:t>Čl. VIII</w:t>
      </w:r>
      <w:r w:rsidR="009F4FCB" w:rsidRPr="00B463F6">
        <w:rPr>
          <w:rFonts w:cs="Arial"/>
          <w:bCs/>
          <w:szCs w:val="22"/>
        </w:rPr>
        <w:fldChar w:fldCharType="end"/>
      </w:r>
      <w:r w:rsidR="0096683C" w:rsidRPr="00B463F6">
        <w:rPr>
          <w:rFonts w:cs="Arial"/>
          <w:bCs/>
          <w:szCs w:val="22"/>
          <w:lang w:val="cs-CZ"/>
        </w:rPr>
        <w:t>.</w:t>
      </w:r>
      <w:r w:rsidR="00E809D9" w:rsidRPr="00B463F6">
        <w:rPr>
          <w:rFonts w:cs="Arial"/>
          <w:bCs/>
          <w:szCs w:val="22"/>
        </w:rPr>
        <w:t xml:space="preserve"> </w:t>
      </w:r>
      <w:r w:rsidR="005C6F64" w:rsidRPr="00B463F6">
        <w:rPr>
          <w:rFonts w:cs="Arial"/>
          <w:szCs w:val="22"/>
        </w:rPr>
        <w:t xml:space="preserve"> této smlouvy.</w:t>
      </w:r>
    </w:p>
    <w:p w14:paraId="02449DEC" w14:textId="77777777" w:rsidR="00172F6A" w:rsidRPr="00B463F6" w:rsidRDefault="00172F6A" w:rsidP="000071A1">
      <w:pPr>
        <w:spacing w:after="0" w:line="240" w:lineRule="auto"/>
        <w:rPr>
          <w:rFonts w:cs="Arial"/>
          <w:szCs w:val="22"/>
        </w:rPr>
      </w:pPr>
    </w:p>
    <w:p w14:paraId="1D6B10FF" w14:textId="77777777" w:rsidR="00053E0D" w:rsidRPr="00B463F6" w:rsidRDefault="00053E0D" w:rsidP="004B0FAE">
      <w:pPr>
        <w:spacing w:after="0" w:line="240" w:lineRule="auto"/>
        <w:ind w:left="1843"/>
        <w:rPr>
          <w:rFonts w:cs="Arial"/>
          <w:szCs w:val="22"/>
        </w:rPr>
      </w:pPr>
    </w:p>
    <w:p w14:paraId="2F77CB33" w14:textId="1DB3C9BA" w:rsidR="00004BA9" w:rsidRPr="00B463F6" w:rsidRDefault="00004BA9" w:rsidP="00F32B1E">
      <w:pPr>
        <w:pStyle w:val="Odstavecseseznamem"/>
        <w:numPr>
          <w:ilvl w:val="0"/>
          <w:numId w:val="2"/>
        </w:numPr>
        <w:spacing w:after="0" w:line="240" w:lineRule="auto"/>
        <w:ind w:left="709"/>
        <w:contextualSpacing w:val="0"/>
        <w:jc w:val="center"/>
        <w:rPr>
          <w:rFonts w:cs="Arial"/>
          <w:szCs w:val="22"/>
          <w:u w:val="single"/>
        </w:rPr>
      </w:pPr>
      <w:r w:rsidRPr="00B463F6">
        <w:rPr>
          <w:rFonts w:cs="Arial"/>
          <w:szCs w:val="22"/>
        </w:rPr>
        <w:br/>
      </w:r>
      <w:r w:rsidRPr="00B463F6">
        <w:rPr>
          <w:rFonts w:cs="Arial"/>
          <w:b/>
          <w:szCs w:val="22"/>
          <w:u w:val="single"/>
        </w:rPr>
        <w:t>Rozsah a obsah předmětu plnění</w:t>
      </w:r>
    </w:p>
    <w:p w14:paraId="21BB35BA" w14:textId="77777777" w:rsidR="004B0FAE" w:rsidRPr="00B463F6" w:rsidRDefault="004B0FAE" w:rsidP="004B0FAE">
      <w:pPr>
        <w:pStyle w:val="Odstavecseseznamem"/>
        <w:spacing w:after="0" w:line="240" w:lineRule="auto"/>
        <w:contextualSpacing w:val="0"/>
        <w:jc w:val="center"/>
        <w:rPr>
          <w:rFonts w:cs="Arial"/>
          <w:szCs w:val="22"/>
          <w:u w:val="single"/>
        </w:rPr>
      </w:pPr>
    </w:p>
    <w:p w14:paraId="2608DE03" w14:textId="0321CF18" w:rsidR="001C21DD" w:rsidRPr="00B463F6" w:rsidRDefault="001C21DD" w:rsidP="00526854">
      <w:pPr>
        <w:pStyle w:val="TSTextlnkuslovan"/>
        <w:numPr>
          <w:ilvl w:val="1"/>
          <w:numId w:val="2"/>
        </w:numPr>
        <w:spacing w:after="0" w:line="240" w:lineRule="auto"/>
        <w:jc w:val="both"/>
        <w:rPr>
          <w:rFonts w:cs="Arial"/>
          <w:szCs w:val="22"/>
        </w:rPr>
      </w:pPr>
      <w:r w:rsidRPr="00B463F6">
        <w:rPr>
          <w:rFonts w:cs="Arial"/>
          <w:szCs w:val="22"/>
        </w:rPr>
        <w:t xml:space="preserve">Při </w:t>
      </w:r>
      <w:r w:rsidR="008606A0" w:rsidRPr="00B463F6">
        <w:rPr>
          <w:rFonts w:cs="Arial"/>
          <w:bCs/>
          <w:szCs w:val="22"/>
        </w:rPr>
        <w:t xml:space="preserve">provádění </w:t>
      </w:r>
      <w:r w:rsidR="00BD5F98" w:rsidRPr="00B463F6">
        <w:rPr>
          <w:rFonts w:cs="Arial"/>
          <w:bCs/>
          <w:szCs w:val="22"/>
          <w:lang w:val="cs-CZ"/>
        </w:rPr>
        <w:t xml:space="preserve">činnosti </w:t>
      </w:r>
      <w:r w:rsidR="008528C3" w:rsidRPr="00B463F6">
        <w:rPr>
          <w:rFonts w:cs="Arial"/>
          <w:bCs/>
          <w:szCs w:val="22"/>
          <w:lang w:val="cs-CZ"/>
        </w:rPr>
        <w:t>koordinátora BOZP</w:t>
      </w:r>
      <w:r w:rsidRPr="00B463F6">
        <w:rPr>
          <w:rFonts w:cs="Arial"/>
          <w:szCs w:val="22"/>
        </w:rPr>
        <w:t xml:space="preserve"> se </w:t>
      </w:r>
      <w:r w:rsidR="0057161A" w:rsidRPr="00B463F6">
        <w:rPr>
          <w:rFonts w:cs="Arial"/>
          <w:bCs/>
          <w:szCs w:val="22"/>
        </w:rPr>
        <w:t>příkazník</w:t>
      </w:r>
      <w:r w:rsidR="0057161A" w:rsidRPr="00B463F6">
        <w:rPr>
          <w:rFonts w:cs="Arial"/>
          <w:szCs w:val="22"/>
        </w:rPr>
        <w:t xml:space="preserve"> </w:t>
      </w:r>
      <w:r w:rsidRPr="00B463F6">
        <w:rPr>
          <w:rFonts w:cs="Arial"/>
          <w:szCs w:val="22"/>
        </w:rPr>
        <w:t xml:space="preserve">zavazuje dodržovat závazné </w:t>
      </w:r>
      <w:r w:rsidR="003162F4" w:rsidRPr="00B463F6">
        <w:rPr>
          <w:rFonts w:cs="Arial"/>
          <w:szCs w:val="22"/>
        </w:rPr>
        <w:t>právní</w:t>
      </w:r>
      <w:r w:rsidRPr="00B463F6">
        <w:rPr>
          <w:rFonts w:cs="Arial"/>
          <w:szCs w:val="22"/>
        </w:rPr>
        <w:t xml:space="preserve"> předpisy</w:t>
      </w:r>
      <w:r w:rsidR="008C2BDB" w:rsidRPr="00B463F6">
        <w:rPr>
          <w:rFonts w:cs="Arial"/>
          <w:bCs/>
          <w:szCs w:val="22"/>
        </w:rPr>
        <w:t xml:space="preserve"> a</w:t>
      </w:r>
      <w:r w:rsidRPr="00B463F6">
        <w:rPr>
          <w:rFonts w:cs="Arial"/>
          <w:szCs w:val="22"/>
        </w:rPr>
        <w:t xml:space="preserve"> ujednání této smlouvy</w:t>
      </w:r>
      <w:r w:rsidR="00CC35C5" w:rsidRPr="00B463F6">
        <w:rPr>
          <w:rFonts w:cs="Arial"/>
          <w:szCs w:val="22"/>
          <w:lang w:val="cs-CZ"/>
        </w:rPr>
        <w:t>.</w:t>
      </w:r>
      <w:r w:rsidR="008C2BDB" w:rsidRPr="00B463F6">
        <w:rPr>
          <w:rFonts w:cs="Arial"/>
          <w:bCs/>
          <w:szCs w:val="22"/>
        </w:rPr>
        <w:t xml:space="preserve"> </w:t>
      </w:r>
      <w:r w:rsidR="00CC35C5" w:rsidRPr="00B463F6">
        <w:rPr>
          <w:rFonts w:cs="Arial"/>
          <w:bCs/>
          <w:szCs w:val="22"/>
          <w:lang w:val="cs-CZ"/>
        </w:rPr>
        <w:t>P</w:t>
      </w:r>
      <w:proofErr w:type="spellStart"/>
      <w:r w:rsidR="0057161A" w:rsidRPr="00B463F6">
        <w:rPr>
          <w:rFonts w:cs="Arial"/>
          <w:bCs/>
          <w:szCs w:val="22"/>
        </w:rPr>
        <w:t>říkazník</w:t>
      </w:r>
      <w:proofErr w:type="spellEnd"/>
      <w:r w:rsidR="008C2BDB" w:rsidRPr="00B463F6">
        <w:rPr>
          <w:rFonts w:cs="Arial"/>
          <w:szCs w:val="22"/>
        </w:rPr>
        <w:t xml:space="preserve"> se </w:t>
      </w:r>
      <w:r w:rsidR="008C2BDB" w:rsidRPr="00B463F6">
        <w:rPr>
          <w:rFonts w:cs="Arial"/>
          <w:bCs/>
          <w:szCs w:val="22"/>
        </w:rPr>
        <w:t>dále zavazuje</w:t>
      </w:r>
      <w:r w:rsidRPr="00B463F6">
        <w:rPr>
          <w:rFonts w:cs="Arial"/>
          <w:bCs/>
          <w:szCs w:val="22"/>
        </w:rPr>
        <w:t xml:space="preserve"> </w:t>
      </w:r>
      <w:r w:rsidRPr="00B463F6">
        <w:rPr>
          <w:rFonts w:cs="Arial"/>
          <w:szCs w:val="22"/>
        </w:rPr>
        <w:t xml:space="preserve">řídit </w:t>
      </w:r>
      <w:r w:rsidR="008C2BDB" w:rsidRPr="00B463F6">
        <w:rPr>
          <w:rFonts w:cs="Arial"/>
          <w:bCs/>
          <w:szCs w:val="22"/>
        </w:rPr>
        <w:t xml:space="preserve">se </w:t>
      </w:r>
      <w:r w:rsidRPr="00B463F6">
        <w:rPr>
          <w:rFonts w:cs="Arial"/>
          <w:szCs w:val="22"/>
        </w:rPr>
        <w:t xml:space="preserve">výchozími podklady </w:t>
      </w:r>
      <w:r w:rsidR="00D7072D" w:rsidRPr="00B463F6">
        <w:rPr>
          <w:rFonts w:cs="Arial"/>
          <w:bCs/>
          <w:szCs w:val="22"/>
        </w:rPr>
        <w:t>příkazce</w:t>
      </w:r>
      <w:r w:rsidRPr="00B463F6">
        <w:rPr>
          <w:rFonts w:cs="Arial"/>
          <w:szCs w:val="22"/>
        </w:rPr>
        <w:t>, které mu byly předány ke dni uzavření smlouvy, pokyny</w:t>
      </w:r>
      <w:r w:rsidR="002843A0" w:rsidRPr="00B463F6">
        <w:rPr>
          <w:rFonts w:cs="Arial"/>
          <w:szCs w:val="22"/>
        </w:rPr>
        <w:t xml:space="preserve"> </w:t>
      </w:r>
      <w:r w:rsidR="0096051C" w:rsidRPr="00B463F6">
        <w:rPr>
          <w:rFonts w:cs="Arial"/>
          <w:bCs/>
          <w:szCs w:val="22"/>
        </w:rPr>
        <w:t>příkazce</w:t>
      </w:r>
      <w:r w:rsidRPr="00B463F6">
        <w:rPr>
          <w:rFonts w:cs="Arial"/>
          <w:bCs/>
          <w:szCs w:val="22"/>
        </w:rPr>
        <w:t xml:space="preserve"> </w:t>
      </w:r>
      <w:r w:rsidR="00CF41B2" w:rsidRPr="00B463F6">
        <w:rPr>
          <w:rFonts w:cs="Arial"/>
          <w:szCs w:val="22"/>
        </w:rPr>
        <w:t xml:space="preserve">a </w:t>
      </w:r>
      <w:r w:rsidRPr="00B463F6">
        <w:rPr>
          <w:rFonts w:cs="Arial"/>
          <w:szCs w:val="22"/>
        </w:rPr>
        <w:t>vyjádřeními veřejnoprávních orgánů a organizací</w:t>
      </w:r>
      <w:r w:rsidR="00C17FC5" w:rsidRPr="00B463F6">
        <w:rPr>
          <w:rFonts w:cs="Arial"/>
          <w:szCs w:val="22"/>
          <w:lang w:val="cs-CZ"/>
        </w:rPr>
        <w:t>,</w:t>
      </w:r>
      <w:r w:rsidR="00882825" w:rsidRPr="00B463F6">
        <w:rPr>
          <w:rFonts w:cs="Arial"/>
          <w:szCs w:val="22"/>
        </w:rPr>
        <w:t xml:space="preserve"> </w:t>
      </w:r>
      <w:r w:rsidR="00882825" w:rsidRPr="00B463F6">
        <w:rPr>
          <w:rFonts w:cs="Arial"/>
          <w:bCs/>
          <w:szCs w:val="22"/>
        </w:rPr>
        <w:t>jednajících</w:t>
      </w:r>
      <w:r w:rsidRPr="00B463F6">
        <w:rPr>
          <w:rFonts w:cs="Arial"/>
          <w:bCs/>
          <w:szCs w:val="22"/>
        </w:rPr>
        <w:t xml:space="preserve"> </w:t>
      </w:r>
      <w:r w:rsidRPr="00B463F6">
        <w:rPr>
          <w:rFonts w:cs="Arial"/>
          <w:szCs w:val="22"/>
        </w:rPr>
        <w:t>v</w:t>
      </w:r>
      <w:r w:rsidR="00C17FC5" w:rsidRPr="00B463F6">
        <w:rPr>
          <w:rFonts w:cs="Arial"/>
          <w:szCs w:val="22"/>
          <w:lang w:val="cs-CZ"/>
        </w:rPr>
        <w:t xml:space="preserve"> </w:t>
      </w:r>
      <w:r w:rsidRPr="00B463F6">
        <w:rPr>
          <w:rFonts w:cs="Arial"/>
          <w:szCs w:val="22"/>
        </w:rPr>
        <w:t xml:space="preserve">souladu se zájmy </w:t>
      </w:r>
      <w:r w:rsidR="00CF41B2" w:rsidRPr="00B463F6">
        <w:rPr>
          <w:rFonts w:cs="Arial"/>
          <w:bCs/>
          <w:szCs w:val="22"/>
        </w:rPr>
        <w:t>příkazce</w:t>
      </w:r>
      <w:r w:rsidRPr="00B463F6">
        <w:rPr>
          <w:rFonts w:cs="Arial"/>
          <w:szCs w:val="22"/>
        </w:rPr>
        <w:t xml:space="preserve">. V případě pochybnosti o obsahu pokynu </w:t>
      </w:r>
      <w:r w:rsidR="0096051C" w:rsidRPr="00B463F6">
        <w:rPr>
          <w:rFonts w:cs="Arial"/>
          <w:bCs/>
          <w:szCs w:val="22"/>
        </w:rPr>
        <w:t>příkazce</w:t>
      </w:r>
      <w:r w:rsidR="0096051C" w:rsidRPr="00B463F6">
        <w:rPr>
          <w:rFonts w:cs="Arial"/>
          <w:szCs w:val="22"/>
        </w:rPr>
        <w:t xml:space="preserve"> </w:t>
      </w:r>
      <w:r w:rsidRPr="00B463F6">
        <w:rPr>
          <w:rFonts w:cs="Arial"/>
          <w:szCs w:val="22"/>
        </w:rPr>
        <w:t xml:space="preserve">je </w:t>
      </w:r>
      <w:r w:rsidR="0057161A" w:rsidRPr="00B463F6">
        <w:rPr>
          <w:rFonts w:cs="Arial"/>
          <w:bCs/>
          <w:szCs w:val="22"/>
        </w:rPr>
        <w:t>příkazník</w:t>
      </w:r>
      <w:r w:rsidR="0057161A" w:rsidRPr="00B463F6">
        <w:rPr>
          <w:rFonts w:cs="Arial"/>
          <w:szCs w:val="22"/>
        </w:rPr>
        <w:t xml:space="preserve"> </w:t>
      </w:r>
      <w:r w:rsidRPr="00B463F6">
        <w:rPr>
          <w:rFonts w:cs="Arial"/>
          <w:szCs w:val="22"/>
        </w:rPr>
        <w:t xml:space="preserve">povinen si vyžádat stanovisko </w:t>
      </w:r>
      <w:r w:rsidR="00EC3D99" w:rsidRPr="00B463F6">
        <w:rPr>
          <w:rFonts w:cs="Arial"/>
          <w:bCs/>
          <w:szCs w:val="22"/>
        </w:rPr>
        <w:t>příkazce</w:t>
      </w:r>
      <w:r w:rsidRPr="00B463F6">
        <w:rPr>
          <w:rFonts w:cs="Arial"/>
          <w:szCs w:val="22"/>
        </w:rPr>
        <w:t>.</w:t>
      </w:r>
    </w:p>
    <w:p w14:paraId="3D39F0D5" w14:textId="3FD555D2" w:rsidR="00D7072D" w:rsidRPr="00B463F6" w:rsidRDefault="00D7072D" w:rsidP="00526854">
      <w:pPr>
        <w:pStyle w:val="TSTextlnkuslovan"/>
        <w:numPr>
          <w:ilvl w:val="1"/>
          <w:numId w:val="2"/>
        </w:numPr>
        <w:spacing w:after="0" w:line="240" w:lineRule="auto"/>
        <w:jc w:val="both"/>
        <w:rPr>
          <w:rFonts w:cs="Arial"/>
          <w:bCs/>
          <w:szCs w:val="22"/>
        </w:rPr>
      </w:pPr>
      <w:r w:rsidRPr="00B463F6">
        <w:rPr>
          <w:rFonts w:cs="Arial"/>
          <w:bCs/>
          <w:szCs w:val="22"/>
        </w:rPr>
        <w:t xml:space="preserve">Pokud příkazník svěří, byť i jen zčásti, provedení </w:t>
      </w:r>
      <w:r w:rsidR="00BD5F98" w:rsidRPr="00B463F6">
        <w:rPr>
          <w:rFonts w:cs="Arial"/>
          <w:bCs/>
          <w:szCs w:val="22"/>
          <w:lang w:val="cs-CZ"/>
        </w:rPr>
        <w:t xml:space="preserve">činnosti </w:t>
      </w:r>
      <w:r w:rsidR="008528C3" w:rsidRPr="00B463F6">
        <w:rPr>
          <w:rFonts w:cs="Arial"/>
          <w:bCs/>
          <w:szCs w:val="22"/>
          <w:lang w:val="cs-CZ"/>
        </w:rPr>
        <w:t xml:space="preserve">koordinátora BOZP </w:t>
      </w:r>
      <w:r w:rsidRPr="00B463F6">
        <w:rPr>
          <w:rFonts w:cs="Arial"/>
          <w:bCs/>
          <w:szCs w:val="22"/>
        </w:rPr>
        <w:t>třetí osobě, odpovídá vždy jako by plnil sám</w:t>
      </w:r>
      <w:r w:rsidR="00BC0321" w:rsidRPr="00B463F6">
        <w:rPr>
          <w:rFonts w:cs="Arial"/>
          <w:bCs/>
          <w:szCs w:val="22"/>
        </w:rPr>
        <w:t>, a to i v</w:t>
      </w:r>
      <w:r w:rsidR="00C17FC5" w:rsidRPr="00B463F6">
        <w:rPr>
          <w:rFonts w:cs="Arial"/>
          <w:bCs/>
          <w:szCs w:val="22"/>
          <w:lang w:val="cs-CZ"/>
        </w:rPr>
        <w:t xml:space="preserve"> </w:t>
      </w:r>
      <w:r w:rsidR="00BC0321" w:rsidRPr="00B463F6">
        <w:rPr>
          <w:rFonts w:cs="Arial"/>
          <w:bCs/>
          <w:szCs w:val="22"/>
        </w:rPr>
        <w:t>případech, bylo-li toto svěření třetí osobě</w:t>
      </w:r>
      <w:r w:rsidR="00585E82" w:rsidRPr="00B463F6">
        <w:rPr>
          <w:rFonts w:cs="Arial"/>
          <w:bCs/>
          <w:szCs w:val="22"/>
        </w:rPr>
        <w:t xml:space="preserve"> provedeno </w:t>
      </w:r>
      <w:r w:rsidR="008528C3" w:rsidRPr="00B463F6">
        <w:rPr>
          <w:rFonts w:cs="Arial"/>
          <w:bCs/>
          <w:szCs w:val="22"/>
          <w:lang w:val="cs-CZ"/>
        </w:rPr>
        <w:br/>
      </w:r>
      <w:r w:rsidR="00585E82" w:rsidRPr="00B463F6">
        <w:rPr>
          <w:rFonts w:cs="Arial"/>
          <w:bCs/>
          <w:szCs w:val="22"/>
        </w:rPr>
        <w:t>s</w:t>
      </w:r>
      <w:r w:rsidR="00240148" w:rsidRPr="00B463F6">
        <w:rPr>
          <w:rFonts w:cs="Arial"/>
          <w:bCs/>
          <w:szCs w:val="22"/>
          <w:lang w:val="cs-CZ"/>
        </w:rPr>
        <w:t xml:space="preserve"> písemným</w:t>
      </w:r>
      <w:r w:rsidR="00585E82" w:rsidRPr="00B463F6">
        <w:rPr>
          <w:rFonts w:cs="Arial"/>
          <w:bCs/>
          <w:szCs w:val="22"/>
        </w:rPr>
        <w:t xml:space="preserve"> svolením příkazce či</w:t>
      </w:r>
      <w:r w:rsidR="00BC0321" w:rsidRPr="00B463F6">
        <w:rPr>
          <w:rFonts w:cs="Arial"/>
          <w:bCs/>
          <w:szCs w:val="22"/>
        </w:rPr>
        <w:t xml:space="preserve"> </w:t>
      </w:r>
      <w:r w:rsidR="004A2BC1">
        <w:rPr>
          <w:rFonts w:cs="Arial"/>
          <w:bCs/>
          <w:szCs w:val="22"/>
          <w:lang w:val="cs-CZ"/>
        </w:rPr>
        <w:t xml:space="preserve">bylo </w:t>
      </w:r>
      <w:r w:rsidR="00BC0321" w:rsidRPr="00B463F6">
        <w:rPr>
          <w:rFonts w:cs="Arial"/>
          <w:bCs/>
          <w:szCs w:val="22"/>
        </w:rPr>
        <w:t>nezbytně nutné</w:t>
      </w:r>
      <w:r w:rsidRPr="00B463F6">
        <w:rPr>
          <w:rFonts w:cs="Arial"/>
          <w:bCs/>
          <w:szCs w:val="22"/>
        </w:rPr>
        <w:t xml:space="preserve">. </w:t>
      </w:r>
      <w:r w:rsidR="00BC0321" w:rsidRPr="00B463F6">
        <w:rPr>
          <w:rFonts w:cs="Arial"/>
          <w:bCs/>
          <w:szCs w:val="22"/>
        </w:rPr>
        <w:t xml:space="preserve">Smluvní strany se výslovně dohodly </w:t>
      </w:r>
      <w:r w:rsidR="008528C3" w:rsidRPr="00B463F6">
        <w:rPr>
          <w:rFonts w:cs="Arial"/>
          <w:bCs/>
          <w:szCs w:val="22"/>
          <w:lang w:val="cs-CZ"/>
        </w:rPr>
        <w:br/>
      </w:r>
      <w:r w:rsidR="00BC0321" w:rsidRPr="00B463F6">
        <w:rPr>
          <w:rFonts w:cs="Arial"/>
          <w:bCs/>
          <w:szCs w:val="22"/>
        </w:rPr>
        <w:t>na vyloučení aplikace</w:t>
      </w:r>
      <w:r w:rsidRPr="00B463F6">
        <w:rPr>
          <w:rFonts w:cs="Arial"/>
          <w:bCs/>
          <w:szCs w:val="22"/>
        </w:rPr>
        <w:t xml:space="preserve"> § 2434 </w:t>
      </w:r>
      <w:bookmarkStart w:id="8" w:name="_Hlk16056908"/>
      <w:r w:rsidR="004A2BC1">
        <w:rPr>
          <w:rFonts w:cs="Arial"/>
          <w:bCs/>
          <w:szCs w:val="22"/>
          <w:lang w:val="cs-CZ"/>
        </w:rPr>
        <w:t xml:space="preserve">věty druhé za středníkem </w:t>
      </w:r>
      <w:bookmarkEnd w:id="8"/>
      <w:r w:rsidRPr="00B463F6">
        <w:rPr>
          <w:rFonts w:cs="Arial"/>
          <w:bCs/>
          <w:szCs w:val="22"/>
        </w:rPr>
        <w:t xml:space="preserve">občanského zákoníku. </w:t>
      </w:r>
    </w:p>
    <w:p w14:paraId="72D8E9C0" w14:textId="77777777" w:rsidR="00E953AF" w:rsidRPr="00B463F6" w:rsidRDefault="00E953AF" w:rsidP="00526854">
      <w:pPr>
        <w:pStyle w:val="TSTextlnkuslovan"/>
        <w:numPr>
          <w:ilvl w:val="1"/>
          <w:numId w:val="2"/>
        </w:numPr>
        <w:spacing w:after="0" w:line="240" w:lineRule="auto"/>
        <w:jc w:val="both"/>
        <w:rPr>
          <w:rFonts w:cs="Arial"/>
          <w:szCs w:val="22"/>
        </w:rPr>
      </w:pPr>
      <w:r w:rsidRPr="00B463F6">
        <w:rPr>
          <w:rFonts w:cs="Arial"/>
          <w:szCs w:val="22"/>
        </w:rPr>
        <w:lastRenderedPageBreak/>
        <w:t>Od pokynu</w:t>
      </w:r>
      <w:r w:rsidR="0057161A" w:rsidRPr="00B463F6">
        <w:rPr>
          <w:rFonts w:cs="Arial"/>
          <w:szCs w:val="22"/>
        </w:rPr>
        <w:t xml:space="preserve"> </w:t>
      </w:r>
      <w:r w:rsidR="0096051C" w:rsidRPr="00B463F6">
        <w:rPr>
          <w:rFonts w:cs="Arial"/>
          <w:bCs/>
          <w:szCs w:val="22"/>
        </w:rPr>
        <w:t xml:space="preserve">příkazce </w:t>
      </w:r>
      <w:r w:rsidRPr="00B463F6">
        <w:rPr>
          <w:rFonts w:cs="Arial"/>
          <w:bCs/>
          <w:szCs w:val="22"/>
        </w:rPr>
        <w:t>se</w:t>
      </w:r>
      <w:r w:rsidR="0057161A" w:rsidRPr="00B463F6">
        <w:rPr>
          <w:rFonts w:cs="Arial"/>
          <w:bCs/>
          <w:szCs w:val="22"/>
        </w:rPr>
        <w:t xml:space="preserve"> příkazník</w:t>
      </w:r>
      <w:r w:rsidR="0057161A" w:rsidRPr="00B463F6">
        <w:rPr>
          <w:rFonts w:cs="Arial"/>
          <w:szCs w:val="22"/>
        </w:rPr>
        <w:t xml:space="preserve"> </w:t>
      </w:r>
      <w:r w:rsidRPr="00B463F6">
        <w:rPr>
          <w:rFonts w:cs="Arial"/>
          <w:szCs w:val="22"/>
        </w:rPr>
        <w:t xml:space="preserve">může odchýlit jenom tehdy, je-li to naléhavě nezbytné v zájmu </w:t>
      </w:r>
      <w:r w:rsidR="0096051C" w:rsidRPr="00B463F6">
        <w:rPr>
          <w:rFonts w:cs="Arial"/>
          <w:bCs/>
          <w:szCs w:val="22"/>
        </w:rPr>
        <w:t>příkazce</w:t>
      </w:r>
      <w:r w:rsidR="00BE4527" w:rsidRPr="00B463F6">
        <w:rPr>
          <w:rFonts w:cs="Arial"/>
          <w:bCs/>
          <w:szCs w:val="22"/>
        </w:rPr>
        <w:t xml:space="preserve"> a v</w:t>
      </w:r>
      <w:r w:rsidR="00C17FC5" w:rsidRPr="00B463F6">
        <w:rPr>
          <w:rFonts w:cs="Arial"/>
          <w:bCs/>
          <w:szCs w:val="22"/>
          <w:lang w:val="cs-CZ"/>
        </w:rPr>
        <w:t xml:space="preserve"> </w:t>
      </w:r>
      <w:r w:rsidR="00BE4527" w:rsidRPr="00B463F6">
        <w:rPr>
          <w:rFonts w:cs="Arial"/>
          <w:bCs/>
          <w:szCs w:val="22"/>
        </w:rPr>
        <w:t xml:space="preserve">případě, že by pokyny příkazce odporovaly  platným zákonům </w:t>
      </w:r>
      <w:r w:rsidR="0096683C" w:rsidRPr="00B463F6">
        <w:rPr>
          <w:rFonts w:cs="Arial"/>
          <w:bCs/>
          <w:szCs w:val="22"/>
          <w:lang w:val="cs-CZ"/>
        </w:rPr>
        <w:br/>
      </w:r>
      <w:r w:rsidR="00BE4527" w:rsidRPr="00B463F6">
        <w:rPr>
          <w:rFonts w:cs="Arial"/>
          <w:bCs/>
          <w:szCs w:val="22"/>
        </w:rPr>
        <w:t>či dobrým mravům</w:t>
      </w:r>
      <w:r w:rsidR="0096051C" w:rsidRPr="00B463F6">
        <w:rPr>
          <w:rFonts w:cs="Arial"/>
          <w:szCs w:val="22"/>
        </w:rPr>
        <w:t xml:space="preserve"> </w:t>
      </w:r>
      <w:r w:rsidRPr="00B463F6">
        <w:rPr>
          <w:rFonts w:cs="Arial"/>
          <w:szCs w:val="22"/>
        </w:rPr>
        <w:t xml:space="preserve">a nemůže-li včas obdržet jeho souhlas, jinak odpovídá za škodu. </w:t>
      </w:r>
    </w:p>
    <w:p w14:paraId="068C6ACE" w14:textId="3B57C4AF" w:rsidR="00E953AF" w:rsidRPr="00B463F6" w:rsidRDefault="008528C3" w:rsidP="00526854">
      <w:pPr>
        <w:pStyle w:val="TSTextlnkuslovan"/>
        <w:numPr>
          <w:ilvl w:val="1"/>
          <w:numId w:val="2"/>
        </w:numPr>
        <w:spacing w:after="0" w:line="240" w:lineRule="auto"/>
        <w:jc w:val="both"/>
        <w:rPr>
          <w:rFonts w:cs="Arial"/>
          <w:szCs w:val="22"/>
        </w:rPr>
      </w:pPr>
      <w:r w:rsidRPr="00B463F6">
        <w:rPr>
          <w:rFonts w:cs="Arial"/>
          <w:bCs/>
          <w:szCs w:val="22"/>
          <w:lang w:val="cs-CZ"/>
        </w:rPr>
        <w:t xml:space="preserve">Koordinátora BOZP </w:t>
      </w:r>
      <w:r w:rsidR="00B03F09" w:rsidRPr="00B463F6">
        <w:rPr>
          <w:rFonts w:cs="Arial"/>
          <w:szCs w:val="22"/>
        </w:rPr>
        <w:t xml:space="preserve">je </w:t>
      </w:r>
      <w:r w:rsidR="0057161A" w:rsidRPr="00B463F6">
        <w:rPr>
          <w:rFonts w:cs="Arial"/>
          <w:bCs/>
          <w:szCs w:val="22"/>
        </w:rPr>
        <w:t>příkazník</w:t>
      </w:r>
      <w:r w:rsidR="0057161A" w:rsidRPr="00B463F6">
        <w:rPr>
          <w:rFonts w:cs="Arial"/>
          <w:szCs w:val="22"/>
        </w:rPr>
        <w:t xml:space="preserve"> </w:t>
      </w:r>
      <w:r w:rsidR="00B03F09" w:rsidRPr="00B463F6">
        <w:rPr>
          <w:rFonts w:cs="Arial"/>
          <w:szCs w:val="22"/>
        </w:rPr>
        <w:t>povinen z</w:t>
      </w:r>
      <w:r w:rsidR="00E953AF" w:rsidRPr="00B463F6">
        <w:rPr>
          <w:rFonts w:cs="Arial"/>
          <w:szCs w:val="22"/>
        </w:rPr>
        <w:t>abezpečo</w:t>
      </w:r>
      <w:r w:rsidR="00B03F09" w:rsidRPr="00B463F6">
        <w:rPr>
          <w:rFonts w:cs="Arial"/>
          <w:szCs w:val="22"/>
        </w:rPr>
        <w:t>vat</w:t>
      </w:r>
      <w:r w:rsidR="00E953AF" w:rsidRPr="00B463F6">
        <w:rPr>
          <w:rFonts w:cs="Arial"/>
          <w:szCs w:val="22"/>
        </w:rPr>
        <w:t xml:space="preserve"> </w:t>
      </w:r>
      <w:r w:rsidR="00971E90" w:rsidRPr="00B463F6">
        <w:rPr>
          <w:rFonts w:cs="Arial"/>
          <w:szCs w:val="22"/>
        </w:rPr>
        <w:t xml:space="preserve">s </w:t>
      </w:r>
      <w:r w:rsidR="00E953AF" w:rsidRPr="00B463F6">
        <w:rPr>
          <w:rFonts w:cs="Arial"/>
          <w:szCs w:val="22"/>
        </w:rPr>
        <w:t xml:space="preserve">náležitou odbornou péčí a v souladu se zájmy </w:t>
      </w:r>
      <w:r w:rsidR="0012440B" w:rsidRPr="00B463F6">
        <w:rPr>
          <w:rFonts w:cs="Arial"/>
          <w:bCs/>
          <w:szCs w:val="22"/>
        </w:rPr>
        <w:t>příkazce</w:t>
      </w:r>
      <w:r w:rsidR="00E953AF" w:rsidRPr="00B463F6">
        <w:rPr>
          <w:rFonts w:cs="Arial"/>
          <w:szCs w:val="22"/>
        </w:rPr>
        <w:t>, které jsou mu známy nebo mu musí být známy.</w:t>
      </w:r>
    </w:p>
    <w:p w14:paraId="53EA24A5" w14:textId="77777777" w:rsidR="00E953AF" w:rsidRPr="00B463F6" w:rsidRDefault="00E953AF" w:rsidP="00526854">
      <w:pPr>
        <w:pStyle w:val="TSTextlnkuslovan"/>
        <w:numPr>
          <w:ilvl w:val="1"/>
          <w:numId w:val="2"/>
        </w:numPr>
        <w:spacing w:after="0" w:line="240" w:lineRule="auto"/>
        <w:jc w:val="both"/>
        <w:rPr>
          <w:rFonts w:cs="Arial"/>
          <w:szCs w:val="22"/>
        </w:rPr>
      </w:pPr>
      <w:r w:rsidRPr="00B463F6">
        <w:rPr>
          <w:rFonts w:cs="Arial"/>
          <w:szCs w:val="22"/>
        </w:rPr>
        <w:t>Pokud v</w:t>
      </w:r>
      <w:r w:rsidR="00C17FC5" w:rsidRPr="00B463F6">
        <w:rPr>
          <w:rFonts w:cs="Arial"/>
          <w:szCs w:val="22"/>
          <w:lang w:val="cs-CZ"/>
        </w:rPr>
        <w:t xml:space="preserve"> </w:t>
      </w:r>
      <w:r w:rsidRPr="00B463F6">
        <w:rPr>
          <w:rFonts w:cs="Arial"/>
          <w:szCs w:val="22"/>
        </w:rPr>
        <w:t xml:space="preserve">průběhu </w:t>
      </w:r>
      <w:r w:rsidR="0081548B" w:rsidRPr="00B463F6">
        <w:rPr>
          <w:rFonts w:cs="Arial"/>
          <w:szCs w:val="22"/>
          <w:lang w:val="cs-CZ"/>
        </w:rPr>
        <w:t xml:space="preserve">provádění </w:t>
      </w:r>
      <w:r w:rsidR="00BD5F98" w:rsidRPr="00B463F6">
        <w:rPr>
          <w:rFonts w:cs="Arial"/>
          <w:szCs w:val="22"/>
          <w:lang w:val="cs-CZ"/>
        </w:rPr>
        <w:t xml:space="preserve">činnosti </w:t>
      </w:r>
      <w:r w:rsidR="0081548B" w:rsidRPr="00B463F6">
        <w:rPr>
          <w:rFonts w:cs="Arial"/>
          <w:szCs w:val="22"/>
          <w:lang w:val="cs-CZ"/>
        </w:rPr>
        <w:t xml:space="preserve">koordinátora BOZP </w:t>
      </w:r>
      <w:r w:rsidRPr="00B463F6">
        <w:rPr>
          <w:rFonts w:cs="Arial"/>
          <w:szCs w:val="22"/>
        </w:rPr>
        <w:t>nastanou skute</w:t>
      </w:r>
      <w:r w:rsidR="00D469C3" w:rsidRPr="00B463F6">
        <w:rPr>
          <w:rFonts w:cs="Arial"/>
          <w:szCs w:val="22"/>
        </w:rPr>
        <w:t>čnosti, které budou mít vliv na cenu</w:t>
      </w:r>
      <w:r w:rsidRPr="00B463F6">
        <w:rPr>
          <w:rFonts w:cs="Arial"/>
          <w:szCs w:val="22"/>
        </w:rPr>
        <w:t xml:space="preserve"> a termín plnění, zavazuje se </w:t>
      </w:r>
      <w:r w:rsidR="0096051C" w:rsidRPr="00B463F6">
        <w:rPr>
          <w:rFonts w:cs="Arial"/>
          <w:bCs/>
          <w:szCs w:val="22"/>
        </w:rPr>
        <w:t>příkazce</w:t>
      </w:r>
      <w:r w:rsidR="004959C7" w:rsidRPr="00B463F6">
        <w:rPr>
          <w:rFonts w:cs="Arial"/>
          <w:szCs w:val="22"/>
        </w:rPr>
        <w:t xml:space="preserve"> </w:t>
      </w:r>
      <w:r w:rsidRPr="00B463F6">
        <w:rPr>
          <w:rFonts w:cs="Arial"/>
          <w:szCs w:val="22"/>
        </w:rPr>
        <w:t xml:space="preserve">upravit </w:t>
      </w:r>
      <w:r w:rsidR="005A1D18" w:rsidRPr="00B463F6">
        <w:rPr>
          <w:rFonts w:cs="Arial"/>
          <w:bCs/>
          <w:szCs w:val="22"/>
        </w:rPr>
        <w:t xml:space="preserve">cenu a termín plnění </w:t>
      </w:r>
      <w:r w:rsidRPr="00B463F6">
        <w:rPr>
          <w:rFonts w:cs="Arial"/>
          <w:szCs w:val="22"/>
        </w:rPr>
        <w:t xml:space="preserve">dodatkem k této smlouvě </w:t>
      </w:r>
      <w:r w:rsidR="0070672A" w:rsidRPr="00B463F6">
        <w:rPr>
          <w:rFonts w:cs="Arial"/>
          <w:szCs w:val="22"/>
        </w:rPr>
        <w:t>ve vazbě na změnu předmětu plnění.</w:t>
      </w:r>
      <w:r w:rsidRPr="00B463F6">
        <w:rPr>
          <w:rFonts w:cs="Arial"/>
          <w:bCs/>
          <w:szCs w:val="22"/>
        </w:rPr>
        <w:t xml:space="preserve"> </w:t>
      </w:r>
    </w:p>
    <w:p w14:paraId="588CB68A" w14:textId="77777777" w:rsidR="00E953AF" w:rsidRPr="00B463F6" w:rsidRDefault="00E953AF" w:rsidP="00526854">
      <w:pPr>
        <w:pStyle w:val="TSTextlnkuslovan"/>
        <w:numPr>
          <w:ilvl w:val="1"/>
          <w:numId w:val="2"/>
        </w:numPr>
        <w:spacing w:after="0" w:line="240" w:lineRule="auto"/>
        <w:jc w:val="both"/>
        <w:rPr>
          <w:rFonts w:cs="Arial"/>
          <w:szCs w:val="22"/>
        </w:rPr>
      </w:pPr>
      <w:r w:rsidRPr="00B463F6">
        <w:rPr>
          <w:rFonts w:cs="Arial"/>
          <w:szCs w:val="22"/>
        </w:rPr>
        <w:t>Předmět plnění</w:t>
      </w:r>
      <w:r w:rsidR="00F908A7" w:rsidRPr="00B463F6">
        <w:rPr>
          <w:rFonts w:cs="Arial"/>
          <w:szCs w:val="22"/>
          <w:lang w:val="cs-CZ"/>
        </w:rPr>
        <w:t>,</w:t>
      </w:r>
      <w:r w:rsidRPr="00B463F6">
        <w:rPr>
          <w:rFonts w:cs="Arial"/>
          <w:szCs w:val="22"/>
        </w:rPr>
        <w:t xml:space="preserve"> sjednaný v</w:t>
      </w:r>
      <w:r w:rsidR="00C17FC5" w:rsidRPr="00B463F6">
        <w:rPr>
          <w:rFonts w:cs="Arial"/>
          <w:szCs w:val="22"/>
          <w:lang w:val="cs-CZ"/>
        </w:rPr>
        <w:t xml:space="preserve"> </w:t>
      </w:r>
      <w:r w:rsidRPr="00B463F6">
        <w:rPr>
          <w:rFonts w:cs="Arial"/>
          <w:szCs w:val="22"/>
        </w:rPr>
        <w:t>této smlouvě</w:t>
      </w:r>
      <w:r w:rsidR="00F908A7" w:rsidRPr="00B463F6">
        <w:rPr>
          <w:rFonts w:cs="Arial"/>
          <w:szCs w:val="22"/>
          <w:lang w:val="cs-CZ"/>
        </w:rPr>
        <w:t>,</w:t>
      </w:r>
      <w:r w:rsidRPr="00B463F6">
        <w:rPr>
          <w:rFonts w:cs="Arial"/>
          <w:szCs w:val="22"/>
        </w:rPr>
        <w:t xml:space="preserve"> je splněn</w:t>
      </w:r>
      <w:r w:rsidR="00D469C3" w:rsidRPr="00B463F6">
        <w:rPr>
          <w:rFonts w:cs="Arial"/>
          <w:szCs w:val="22"/>
        </w:rPr>
        <w:t xml:space="preserve"> řádným </w:t>
      </w:r>
      <w:r w:rsidR="00EF7D93" w:rsidRPr="00B463F6">
        <w:rPr>
          <w:rFonts w:cs="Arial"/>
          <w:szCs w:val="22"/>
        </w:rPr>
        <w:t xml:space="preserve">vykonáním </w:t>
      </w:r>
      <w:r w:rsidR="0081548B" w:rsidRPr="00B463F6">
        <w:rPr>
          <w:rFonts w:cs="Arial"/>
          <w:szCs w:val="22"/>
          <w:lang w:val="cs-CZ"/>
        </w:rPr>
        <w:t xml:space="preserve">koordinátora BOZP </w:t>
      </w:r>
      <w:r w:rsidRPr="00B463F6">
        <w:rPr>
          <w:rFonts w:cs="Arial"/>
          <w:bCs/>
          <w:szCs w:val="22"/>
        </w:rPr>
        <w:t>dle</w:t>
      </w:r>
      <w:r w:rsidRPr="00B463F6">
        <w:rPr>
          <w:rFonts w:cs="Arial"/>
          <w:szCs w:val="22"/>
        </w:rPr>
        <w:t xml:space="preserve"> stranami odsouhlasené</w:t>
      </w:r>
      <w:r w:rsidR="00D469C3" w:rsidRPr="00B463F6">
        <w:rPr>
          <w:rFonts w:cs="Arial"/>
          <w:szCs w:val="22"/>
        </w:rPr>
        <w:t>ho z</w:t>
      </w:r>
      <w:r w:rsidRPr="00B463F6">
        <w:rPr>
          <w:rFonts w:cs="Arial"/>
          <w:szCs w:val="22"/>
        </w:rPr>
        <w:t xml:space="preserve">ápisu o </w:t>
      </w:r>
      <w:proofErr w:type="spellStart"/>
      <w:r w:rsidRPr="00B463F6">
        <w:rPr>
          <w:rFonts w:cs="Arial"/>
          <w:szCs w:val="22"/>
        </w:rPr>
        <w:t>vykon</w:t>
      </w:r>
      <w:r w:rsidR="00F908A7" w:rsidRPr="00B463F6">
        <w:rPr>
          <w:rFonts w:cs="Arial"/>
          <w:szCs w:val="22"/>
          <w:lang w:val="cs-CZ"/>
        </w:rPr>
        <w:t>u</w:t>
      </w:r>
      <w:proofErr w:type="spellEnd"/>
      <w:r w:rsidR="00F908A7" w:rsidRPr="00B463F6">
        <w:rPr>
          <w:rFonts w:cs="Arial"/>
          <w:szCs w:val="22"/>
          <w:lang w:val="cs-CZ"/>
        </w:rPr>
        <w:t xml:space="preserve"> </w:t>
      </w:r>
      <w:r w:rsidR="0081548B" w:rsidRPr="00B463F6">
        <w:rPr>
          <w:rFonts w:cs="Arial"/>
          <w:szCs w:val="22"/>
          <w:lang w:val="cs-CZ"/>
        </w:rPr>
        <w:t>koordinátora BOZP</w:t>
      </w:r>
      <w:r w:rsidRPr="00B463F6">
        <w:rPr>
          <w:rFonts w:cs="Arial"/>
          <w:bCs/>
          <w:szCs w:val="22"/>
        </w:rPr>
        <w:t>.</w:t>
      </w:r>
      <w:r w:rsidRPr="00B463F6">
        <w:rPr>
          <w:rFonts w:cs="Arial"/>
          <w:szCs w:val="22"/>
        </w:rPr>
        <w:t xml:space="preserve"> </w:t>
      </w:r>
    </w:p>
    <w:p w14:paraId="2943BBDA" w14:textId="77777777" w:rsidR="00F5316D" w:rsidRPr="00B463F6" w:rsidRDefault="00F5316D" w:rsidP="004B0FAE">
      <w:pPr>
        <w:pStyle w:val="TSTextlnkuslovan"/>
        <w:spacing w:after="0" w:line="240" w:lineRule="auto"/>
        <w:ind w:left="737"/>
        <w:jc w:val="both"/>
        <w:rPr>
          <w:rFonts w:cs="Arial"/>
          <w:szCs w:val="22"/>
          <w:lang w:val="cs-CZ"/>
        </w:rPr>
      </w:pPr>
    </w:p>
    <w:p w14:paraId="27927A74" w14:textId="77777777" w:rsidR="00DE290D" w:rsidRPr="00B463F6" w:rsidRDefault="00DE290D" w:rsidP="000071A1">
      <w:pPr>
        <w:pStyle w:val="TSTextlnkuslovan"/>
        <w:spacing w:after="0" w:line="240" w:lineRule="auto"/>
        <w:jc w:val="both"/>
        <w:rPr>
          <w:rFonts w:cs="Arial"/>
          <w:szCs w:val="22"/>
          <w:lang w:val="cs-CZ"/>
        </w:rPr>
      </w:pPr>
    </w:p>
    <w:p w14:paraId="39707CAC" w14:textId="413460EC" w:rsidR="003162F4" w:rsidRPr="00B463F6" w:rsidRDefault="003162F4" w:rsidP="00526854">
      <w:pPr>
        <w:pStyle w:val="Odstavecseseznamem"/>
        <w:numPr>
          <w:ilvl w:val="0"/>
          <w:numId w:val="2"/>
        </w:numPr>
        <w:spacing w:after="0" w:line="240" w:lineRule="auto"/>
        <w:ind w:left="709"/>
        <w:contextualSpacing w:val="0"/>
        <w:jc w:val="center"/>
        <w:rPr>
          <w:rFonts w:cs="Arial"/>
          <w:szCs w:val="22"/>
        </w:rPr>
      </w:pPr>
      <w:r w:rsidRPr="00B463F6">
        <w:rPr>
          <w:rFonts w:cs="Arial"/>
          <w:szCs w:val="22"/>
        </w:rPr>
        <w:br/>
      </w:r>
      <w:r w:rsidRPr="00B463F6">
        <w:rPr>
          <w:rFonts w:cs="Arial"/>
          <w:b/>
          <w:szCs w:val="22"/>
          <w:u w:val="single"/>
        </w:rPr>
        <w:t>Čas plnění</w:t>
      </w:r>
    </w:p>
    <w:p w14:paraId="2B6BA5BB" w14:textId="77777777" w:rsidR="004B0FAE" w:rsidRPr="00B463F6" w:rsidRDefault="004B0FAE" w:rsidP="004B0FAE">
      <w:pPr>
        <w:pStyle w:val="Odstavecseseznamem"/>
        <w:spacing w:after="0" w:line="240" w:lineRule="auto"/>
        <w:contextualSpacing w:val="0"/>
        <w:jc w:val="center"/>
        <w:rPr>
          <w:rFonts w:cs="Arial"/>
          <w:szCs w:val="22"/>
        </w:rPr>
      </w:pPr>
    </w:p>
    <w:p w14:paraId="5BC1C934" w14:textId="5A87048C" w:rsidR="00E65158" w:rsidRPr="00B463F6" w:rsidRDefault="0057161A" w:rsidP="00526854">
      <w:pPr>
        <w:pStyle w:val="TSTextlnkuslovan"/>
        <w:numPr>
          <w:ilvl w:val="1"/>
          <w:numId w:val="2"/>
        </w:numPr>
        <w:spacing w:after="0" w:line="240" w:lineRule="auto"/>
        <w:jc w:val="both"/>
        <w:rPr>
          <w:rFonts w:cs="Arial"/>
          <w:szCs w:val="22"/>
        </w:rPr>
      </w:pPr>
      <w:r w:rsidRPr="00B463F6">
        <w:rPr>
          <w:rFonts w:cs="Arial"/>
          <w:bCs/>
          <w:szCs w:val="22"/>
        </w:rPr>
        <w:t>Příkazník</w:t>
      </w:r>
      <w:r w:rsidRPr="00B463F6">
        <w:rPr>
          <w:rFonts w:cs="Arial"/>
          <w:szCs w:val="22"/>
        </w:rPr>
        <w:t xml:space="preserve"> </w:t>
      </w:r>
      <w:r w:rsidR="00884F5F" w:rsidRPr="00B463F6">
        <w:rPr>
          <w:rFonts w:cs="Arial"/>
          <w:szCs w:val="22"/>
        </w:rPr>
        <w:t xml:space="preserve">se zavazuje, že pro </w:t>
      </w:r>
      <w:r w:rsidR="0096051C" w:rsidRPr="00B463F6">
        <w:rPr>
          <w:rFonts w:cs="Arial"/>
          <w:bCs/>
          <w:szCs w:val="22"/>
        </w:rPr>
        <w:t>příkazce</w:t>
      </w:r>
      <w:r w:rsidR="00557B4E" w:rsidRPr="00B463F6">
        <w:rPr>
          <w:rFonts w:cs="Arial"/>
          <w:szCs w:val="22"/>
        </w:rPr>
        <w:t xml:space="preserve"> </w:t>
      </w:r>
      <w:r w:rsidR="00884F5F" w:rsidRPr="00B463F6">
        <w:rPr>
          <w:rFonts w:cs="Arial"/>
          <w:szCs w:val="22"/>
        </w:rPr>
        <w:t xml:space="preserve">vykoná </w:t>
      </w:r>
      <w:r w:rsidR="00BD5F98" w:rsidRPr="00B463F6">
        <w:rPr>
          <w:rFonts w:cs="Arial"/>
          <w:szCs w:val="22"/>
          <w:lang w:val="cs-CZ"/>
        </w:rPr>
        <w:t xml:space="preserve">činnosti </w:t>
      </w:r>
      <w:r w:rsidR="0081548B" w:rsidRPr="00B463F6">
        <w:rPr>
          <w:rFonts w:cs="Arial"/>
          <w:szCs w:val="22"/>
          <w:lang w:val="cs-CZ"/>
        </w:rPr>
        <w:t xml:space="preserve">koordinátora BOZP </w:t>
      </w:r>
      <w:r w:rsidR="00884F5F" w:rsidRPr="00B463F6">
        <w:rPr>
          <w:rFonts w:cs="Arial"/>
          <w:szCs w:val="22"/>
        </w:rPr>
        <w:t xml:space="preserve">do </w:t>
      </w:r>
      <w:r w:rsidR="00E65158" w:rsidRPr="00B463F6">
        <w:rPr>
          <w:rFonts w:cs="Arial"/>
          <w:szCs w:val="22"/>
          <w:lang w:val="cs-CZ"/>
        </w:rPr>
        <w:t xml:space="preserve">vydání </w:t>
      </w:r>
      <w:r w:rsidR="00FC11FA" w:rsidRPr="00B463F6">
        <w:rPr>
          <w:rFonts w:cs="Arial"/>
          <w:szCs w:val="22"/>
          <w:lang w:val="cs-CZ"/>
        </w:rPr>
        <w:t>kolaudačního</w:t>
      </w:r>
      <w:r w:rsidR="00E65158" w:rsidRPr="00B463F6">
        <w:rPr>
          <w:rFonts w:cs="Arial"/>
          <w:szCs w:val="22"/>
          <w:lang w:val="cs-CZ"/>
        </w:rPr>
        <w:t xml:space="preserve"> souhlasu na stavbu, popřípadě do doby odstranění </w:t>
      </w:r>
      <w:r w:rsidR="004A2BC1">
        <w:rPr>
          <w:rFonts w:cs="Arial"/>
          <w:szCs w:val="22"/>
          <w:lang w:val="cs-CZ"/>
        </w:rPr>
        <w:t xml:space="preserve">všech </w:t>
      </w:r>
      <w:r w:rsidR="00E65158" w:rsidRPr="00B463F6">
        <w:rPr>
          <w:rFonts w:cs="Arial"/>
          <w:szCs w:val="22"/>
          <w:lang w:val="cs-CZ"/>
        </w:rPr>
        <w:t xml:space="preserve">vad a nedodělků zjištěných při předání nebo kolaudaci stavby. </w:t>
      </w:r>
    </w:p>
    <w:p w14:paraId="3450BAAA" w14:textId="77777777" w:rsidR="00E953AF" w:rsidRPr="00B463F6" w:rsidRDefault="00E953AF" w:rsidP="00526854">
      <w:pPr>
        <w:pStyle w:val="TSTextlnkuslovan"/>
        <w:numPr>
          <w:ilvl w:val="1"/>
          <w:numId w:val="2"/>
        </w:numPr>
        <w:spacing w:after="0" w:line="240" w:lineRule="auto"/>
        <w:jc w:val="both"/>
        <w:rPr>
          <w:rFonts w:cs="Arial"/>
          <w:szCs w:val="22"/>
        </w:rPr>
      </w:pPr>
      <w:r w:rsidRPr="00B463F6">
        <w:rPr>
          <w:rFonts w:cs="Arial"/>
          <w:szCs w:val="22"/>
        </w:rPr>
        <w:t>Dodržení tohoto</w:t>
      </w:r>
      <w:r w:rsidR="00DA0669" w:rsidRPr="00B463F6">
        <w:rPr>
          <w:rFonts w:cs="Arial"/>
          <w:szCs w:val="22"/>
        </w:rPr>
        <w:t xml:space="preserve"> </w:t>
      </w:r>
      <w:r w:rsidRPr="00B463F6">
        <w:rPr>
          <w:rFonts w:cs="Arial"/>
          <w:szCs w:val="22"/>
        </w:rPr>
        <w:t>termínu je závislé na řádném a v</w:t>
      </w:r>
      <w:r w:rsidR="00DA0669" w:rsidRPr="00B463F6">
        <w:rPr>
          <w:rFonts w:cs="Arial"/>
          <w:szCs w:val="22"/>
        </w:rPr>
        <w:t xml:space="preserve">časném </w:t>
      </w:r>
      <w:r w:rsidR="00945748" w:rsidRPr="00B463F6">
        <w:rPr>
          <w:rFonts w:cs="Arial"/>
          <w:bCs/>
          <w:szCs w:val="22"/>
        </w:rPr>
        <w:t xml:space="preserve">poskytování součinnosti ze strany </w:t>
      </w:r>
      <w:r w:rsidR="0096051C" w:rsidRPr="00B463F6">
        <w:rPr>
          <w:rFonts w:cs="Arial"/>
          <w:bCs/>
          <w:szCs w:val="22"/>
        </w:rPr>
        <w:t>příkazce</w:t>
      </w:r>
      <w:r w:rsidR="00557B4E" w:rsidRPr="00B463F6">
        <w:rPr>
          <w:rFonts w:cs="Arial"/>
          <w:bCs/>
          <w:szCs w:val="22"/>
        </w:rPr>
        <w:t xml:space="preserve"> </w:t>
      </w:r>
      <w:r w:rsidR="00945748" w:rsidRPr="00B463F6">
        <w:rPr>
          <w:rFonts w:cs="Arial"/>
          <w:bCs/>
          <w:szCs w:val="22"/>
        </w:rPr>
        <w:t xml:space="preserve">dle </w:t>
      </w:r>
      <w:r w:rsidRPr="00B463F6">
        <w:rPr>
          <w:rFonts w:cs="Arial"/>
          <w:bCs/>
          <w:szCs w:val="22"/>
        </w:rPr>
        <w:t>této smlouv</w:t>
      </w:r>
      <w:r w:rsidR="00945748" w:rsidRPr="00B463F6">
        <w:rPr>
          <w:rFonts w:cs="Arial"/>
          <w:bCs/>
          <w:szCs w:val="22"/>
        </w:rPr>
        <w:t>y</w:t>
      </w:r>
      <w:r w:rsidRPr="00B463F6">
        <w:rPr>
          <w:rFonts w:cs="Arial"/>
          <w:bCs/>
          <w:szCs w:val="22"/>
        </w:rPr>
        <w:t>.</w:t>
      </w:r>
      <w:r w:rsidRPr="00B463F6">
        <w:rPr>
          <w:rFonts w:cs="Arial"/>
          <w:szCs w:val="22"/>
        </w:rPr>
        <w:t xml:space="preserve"> Po dobu prodlení </w:t>
      </w:r>
      <w:r w:rsidR="0096051C" w:rsidRPr="00B463F6">
        <w:rPr>
          <w:rFonts w:cs="Arial"/>
          <w:bCs/>
          <w:szCs w:val="22"/>
        </w:rPr>
        <w:t>příkazce</w:t>
      </w:r>
      <w:r w:rsidR="00557B4E" w:rsidRPr="00B463F6">
        <w:rPr>
          <w:rFonts w:cs="Arial"/>
          <w:szCs w:val="22"/>
        </w:rPr>
        <w:t xml:space="preserve"> </w:t>
      </w:r>
      <w:r w:rsidRPr="00B463F6">
        <w:rPr>
          <w:rFonts w:cs="Arial"/>
          <w:szCs w:val="22"/>
        </w:rPr>
        <w:t>s</w:t>
      </w:r>
      <w:r w:rsidR="00C17FC5" w:rsidRPr="00B463F6">
        <w:rPr>
          <w:rFonts w:cs="Arial"/>
          <w:szCs w:val="22"/>
          <w:lang w:val="cs-CZ"/>
        </w:rPr>
        <w:t xml:space="preserve"> </w:t>
      </w:r>
      <w:r w:rsidRPr="00B463F6">
        <w:rPr>
          <w:rFonts w:cs="Arial"/>
          <w:szCs w:val="22"/>
        </w:rPr>
        <w:t xml:space="preserve">poskytnutím </w:t>
      </w:r>
      <w:r w:rsidR="00945748" w:rsidRPr="00B463F6">
        <w:rPr>
          <w:rFonts w:cs="Arial"/>
          <w:bCs/>
          <w:szCs w:val="22"/>
        </w:rPr>
        <w:t>součinnosti</w:t>
      </w:r>
      <w:r w:rsidR="00945748" w:rsidRPr="00B463F6">
        <w:rPr>
          <w:rFonts w:cs="Arial"/>
          <w:szCs w:val="22"/>
        </w:rPr>
        <w:t xml:space="preserve"> </w:t>
      </w:r>
      <w:r w:rsidRPr="00B463F6">
        <w:rPr>
          <w:rFonts w:cs="Arial"/>
          <w:szCs w:val="22"/>
        </w:rPr>
        <w:t xml:space="preserve">není </w:t>
      </w:r>
      <w:r w:rsidR="00E5106E" w:rsidRPr="00B463F6">
        <w:rPr>
          <w:rFonts w:cs="Arial"/>
          <w:bCs/>
          <w:szCs w:val="22"/>
        </w:rPr>
        <w:t>příkazník</w:t>
      </w:r>
      <w:r w:rsidR="00E5106E" w:rsidRPr="00B463F6">
        <w:rPr>
          <w:rFonts w:cs="Arial"/>
          <w:szCs w:val="22"/>
        </w:rPr>
        <w:t xml:space="preserve"> </w:t>
      </w:r>
      <w:r w:rsidRPr="00B463F6">
        <w:rPr>
          <w:rFonts w:cs="Arial"/>
          <w:szCs w:val="22"/>
        </w:rPr>
        <w:t>v</w:t>
      </w:r>
      <w:r w:rsidR="00C17FC5" w:rsidRPr="00B463F6">
        <w:rPr>
          <w:rFonts w:cs="Arial"/>
          <w:szCs w:val="22"/>
          <w:lang w:val="cs-CZ"/>
        </w:rPr>
        <w:t xml:space="preserve"> </w:t>
      </w:r>
      <w:r w:rsidRPr="00B463F6">
        <w:rPr>
          <w:rFonts w:cs="Arial"/>
          <w:szCs w:val="22"/>
        </w:rPr>
        <w:t xml:space="preserve">prodlení </w:t>
      </w:r>
      <w:r w:rsidR="00613531" w:rsidRPr="00B463F6">
        <w:rPr>
          <w:rFonts w:cs="Arial"/>
          <w:bCs/>
          <w:szCs w:val="22"/>
        </w:rPr>
        <w:t>s</w:t>
      </w:r>
      <w:r w:rsidR="00C17FC5" w:rsidRPr="00B463F6">
        <w:rPr>
          <w:rFonts w:cs="Arial"/>
          <w:bCs/>
          <w:szCs w:val="22"/>
          <w:lang w:val="cs-CZ"/>
        </w:rPr>
        <w:t xml:space="preserve"> </w:t>
      </w:r>
      <w:r w:rsidR="00613531" w:rsidRPr="00B463F6">
        <w:rPr>
          <w:rFonts w:cs="Arial"/>
          <w:bCs/>
          <w:szCs w:val="22"/>
        </w:rPr>
        <w:t>poskytováním plnění</w:t>
      </w:r>
      <w:r w:rsidRPr="00B463F6">
        <w:rPr>
          <w:rFonts w:cs="Arial"/>
          <w:szCs w:val="22"/>
        </w:rPr>
        <w:t>.</w:t>
      </w:r>
    </w:p>
    <w:p w14:paraId="1815DF61" w14:textId="77777777" w:rsidR="00F003DF" w:rsidRPr="00B463F6" w:rsidRDefault="00F003DF" w:rsidP="004B0FAE">
      <w:pPr>
        <w:pStyle w:val="TSTextlnkuslovan"/>
        <w:spacing w:after="0" w:line="240" w:lineRule="auto"/>
        <w:ind w:left="737"/>
        <w:jc w:val="both"/>
        <w:rPr>
          <w:rFonts w:cs="Arial"/>
          <w:szCs w:val="22"/>
          <w:lang w:val="cs-CZ"/>
        </w:rPr>
      </w:pPr>
    </w:p>
    <w:p w14:paraId="1A275AFE" w14:textId="77777777" w:rsidR="00DE290D" w:rsidRPr="00B463F6" w:rsidRDefault="00DE290D" w:rsidP="004B0FAE">
      <w:pPr>
        <w:pStyle w:val="TSTextlnkuslovan"/>
        <w:spacing w:after="0" w:line="240" w:lineRule="auto"/>
        <w:ind w:left="737"/>
        <w:jc w:val="both"/>
        <w:rPr>
          <w:rFonts w:cs="Arial"/>
          <w:szCs w:val="22"/>
          <w:lang w:val="cs-CZ"/>
        </w:rPr>
      </w:pPr>
    </w:p>
    <w:p w14:paraId="72DA7213" w14:textId="11770E6F" w:rsidR="003162F4" w:rsidRPr="00B463F6" w:rsidRDefault="003162F4" w:rsidP="00526854">
      <w:pPr>
        <w:pStyle w:val="Odstavecseseznamem"/>
        <w:numPr>
          <w:ilvl w:val="0"/>
          <w:numId w:val="2"/>
        </w:numPr>
        <w:spacing w:after="0" w:line="240" w:lineRule="auto"/>
        <w:ind w:left="709"/>
        <w:contextualSpacing w:val="0"/>
        <w:jc w:val="center"/>
        <w:rPr>
          <w:rFonts w:cs="Arial"/>
          <w:szCs w:val="22"/>
        </w:rPr>
      </w:pPr>
      <w:r w:rsidRPr="00B463F6">
        <w:rPr>
          <w:rFonts w:cs="Arial"/>
          <w:szCs w:val="22"/>
        </w:rPr>
        <w:br/>
      </w:r>
      <w:r w:rsidR="00635C83" w:rsidRPr="00B463F6">
        <w:rPr>
          <w:rFonts w:cs="Arial"/>
          <w:b/>
          <w:szCs w:val="22"/>
          <w:u w:val="single"/>
        </w:rPr>
        <w:t>Součinnost</w:t>
      </w:r>
      <w:r w:rsidR="0079200E" w:rsidRPr="00B463F6">
        <w:rPr>
          <w:rFonts w:cs="Arial"/>
          <w:b/>
          <w:szCs w:val="22"/>
          <w:u w:val="single"/>
        </w:rPr>
        <w:t xml:space="preserve"> </w:t>
      </w:r>
      <w:r w:rsidR="00D7072D" w:rsidRPr="00B463F6">
        <w:rPr>
          <w:rFonts w:cs="Arial"/>
          <w:b/>
          <w:szCs w:val="22"/>
          <w:u w:val="single"/>
        </w:rPr>
        <w:t>příkazce</w:t>
      </w:r>
      <w:r w:rsidR="00C16D8B" w:rsidRPr="00B463F6">
        <w:rPr>
          <w:rFonts w:cs="Arial"/>
          <w:b/>
          <w:szCs w:val="22"/>
          <w:u w:val="single"/>
        </w:rPr>
        <w:t xml:space="preserve"> a kontaktní osoby</w:t>
      </w:r>
    </w:p>
    <w:p w14:paraId="41573EC2" w14:textId="77777777" w:rsidR="002F4B53" w:rsidRPr="00B463F6" w:rsidRDefault="002F4B53" w:rsidP="002F4B53">
      <w:pPr>
        <w:pStyle w:val="Odstavecseseznamem"/>
        <w:spacing w:after="0" w:line="240" w:lineRule="auto"/>
        <w:contextualSpacing w:val="0"/>
        <w:jc w:val="center"/>
        <w:rPr>
          <w:rFonts w:cs="Arial"/>
          <w:szCs w:val="22"/>
        </w:rPr>
      </w:pPr>
    </w:p>
    <w:p w14:paraId="4B0F7C0E" w14:textId="77777777" w:rsidR="00A6422B" w:rsidRPr="00B463F6" w:rsidRDefault="006E4E38" w:rsidP="00526854">
      <w:pPr>
        <w:pStyle w:val="TSTextlnkuslovan"/>
        <w:numPr>
          <w:ilvl w:val="1"/>
          <w:numId w:val="2"/>
        </w:numPr>
        <w:spacing w:after="0" w:line="240" w:lineRule="auto"/>
        <w:jc w:val="both"/>
        <w:rPr>
          <w:rFonts w:cs="Arial"/>
          <w:szCs w:val="22"/>
        </w:rPr>
      </w:pPr>
      <w:r w:rsidRPr="00B463F6">
        <w:rPr>
          <w:rFonts w:cs="Arial"/>
          <w:bCs/>
          <w:szCs w:val="22"/>
        </w:rPr>
        <w:t>Příkazník se zavazuje provádět</w:t>
      </w:r>
      <w:r w:rsidR="00DE290D" w:rsidRPr="00B463F6">
        <w:rPr>
          <w:rFonts w:cs="Arial"/>
          <w:bCs/>
          <w:szCs w:val="22"/>
          <w:lang w:val="cs-CZ"/>
        </w:rPr>
        <w:t xml:space="preserve"> činnosti</w:t>
      </w:r>
      <w:r w:rsidRPr="00B463F6">
        <w:rPr>
          <w:rFonts w:cs="Arial"/>
          <w:bCs/>
          <w:szCs w:val="22"/>
        </w:rPr>
        <w:t xml:space="preserve"> </w:t>
      </w:r>
      <w:r w:rsidR="0081548B" w:rsidRPr="00B463F6">
        <w:rPr>
          <w:rFonts w:cs="Arial"/>
          <w:bCs/>
          <w:szCs w:val="22"/>
          <w:lang w:val="cs-CZ"/>
        </w:rPr>
        <w:t xml:space="preserve">koordinátora BOZP </w:t>
      </w:r>
      <w:r w:rsidR="00F003DF" w:rsidRPr="00B463F6">
        <w:rPr>
          <w:rFonts w:cs="Arial"/>
          <w:bCs/>
          <w:szCs w:val="22"/>
        </w:rPr>
        <w:t>především</w:t>
      </w:r>
      <w:r w:rsidR="00F003DF" w:rsidRPr="00B463F6">
        <w:rPr>
          <w:rFonts w:cs="Arial"/>
          <w:szCs w:val="22"/>
        </w:rPr>
        <w:t xml:space="preserve"> </w:t>
      </w:r>
      <w:r w:rsidR="006B2005" w:rsidRPr="00B463F6">
        <w:rPr>
          <w:rFonts w:cs="Arial"/>
          <w:szCs w:val="22"/>
        </w:rPr>
        <w:t xml:space="preserve">dle následujících podkladů </w:t>
      </w:r>
      <w:r w:rsidR="00A27395" w:rsidRPr="00B463F6">
        <w:rPr>
          <w:rFonts w:cs="Arial"/>
          <w:bCs/>
          <w:szCs w:val="22"/>
        </w:rPr>
        <w:t>příkazce</w:t>
      </w:r>
      <w:r w:rsidR="006B2005" w:rsidRPr="00B463F6">
        <w:rPr>
          <w:rFonts w:cs="Arial"/>
          <w:szCs w:val="22"/>
        </w:rPr>
        <w:t xml:space="preserve">: </w:t>
      </w:r>
    </w:p>
    <w:p w14:paraId="2C170E49" w14:textId="77777777" w:rsidR="00D73D3D" w:rsidRPr="00B463F6" w:rsidRDefault="00853C3D" w:rsidP="00526854">
      <w:pPr>
        <w:pStyle w:val="TSTextlnkuslovan"/>
        <w:numPr>
          <w:ilvl w:val="0"/>
          <w:numId w:val="3"/>
        </w:numPr>
        <w:spacing w:after="0" w:line="240" w:lineRule="auto"/>
        <w:jc w:val="both"/>
        <w:rPr>
          <w:rFonts w:cs="Arial"/>
          <w:szCs w:val="22"/>
        </w:rPr>
      </w:pPr>
      <w:r w:rsidRPr="00B463F6">
        <w:rPr>
          <w:rFonts w:cs="Arial"/>
          <w:szCs w:val="22"/>
        </w:rPr>
        <w:t>stavební</w:t>
      </w:r>
      <w:r w:rsidR="006D259F" w:rsidRPr="00B463F6">
        <w:rPr>
          <w:rFonts w:cs="Arial"/>
          <w:szCs w:val="22"/>
        </w:rPr>
        <w:t>ho</w:t>
      </w:r>
      <w:r w:rsidRPr="00B463F6">
        <w:rPr>
          <w:rFonts w:cs="Arial"/>
          <w:szCs w:val="22"/>
        </w:rPr>
        <w:t xml:space="preserve"> povolení</w:t>
      </w:r>
      <w:r w:rsidR="00CA368D" w:rsidRPr="00B463F6">
        <w:rPr>
          <w:rFonts w:cs="Arial"/>
          <w:szCs w:val="22"/>
        </w:rPr>
        <w:t xml:space="preserve"> a</w:t>
      </w:r>
      <w:r w:rsidR="00CA368D" w:rsidRPr="00BB0EE3">
        <w:rPr>
          <w:rFonts w:cs="Arial"/>
          <w:szCs w:val="22"/>
        </w:rPr>
        <w:t xml:space="preserve"> </w:t>
      </w:r>
      <w:r w:rsidR="00CA368D" w:rsidRPr="00B463F6">
        <w:rPr>
          <w:rFonts w:cs="Arial"/>
          <w:szCs w:val="22"/>
        </w:rPr>
        <w:t>smlouv</w:t>
      </w:r>
      <w:r w:rsidR="00D73D3D" w:rsidRPr="00B463F6">
        <w:rPr>
          <w:rFonts w:cs="Arial"/>
          <w:szCs w:val="22"/>
          <w:lang w:val="cs-CZ"/>
        </w:rPr>
        <w:t>y</w:t>
      </w:r>
      <w:r w:rsidR="00CA368D" w:rsidRPr="00B463F6">
        <w:rPr>
          <w:rFonts w:cs="Arial"/>
          <w:szCs w:val="22"/>
        </w:rPr>
        <w:t xml:space="preserve"> o dílo na zhotovení stavby </w:t>
      </w:r>
      <w:bookmarkStart w:id="9" w:name="_Ref376501855"/>
    </w:p>
    <w:p w14:paraId="0B8BE143" w14:textId="77777777" w:rsidR="00D73D3D" w:rsidRPr="00B463F6" w:rsidRDefault="00D73D3D" w:rsidP="00526854">
      <w:pPr>
        <w:numPr>
          <w:ilvl w:val="0"/>
          <w:numId w:val="3"/>
        </w:numPr>
        <w:spacing w:after="0" w:line="240" w:lineRule="auto"/>
        <w:jc w:val="both"/>
        <w:rPr>
          <w:rFonts w:cs="Arial"/>
          <w:szCs w:val="22"/>
        </w:rPr>
      </w:pPr>
      <w:r w:rsidRPr="00B463F6">
        <w:rPr>
          <w:rFonts w:cs="Arial"/>
          <w:szCs w:val="22"/>
        </w:rPr>
        <w:t>projektov</w:t>
      </w:r>
      <w:r w:rsidR="00B37395" w:rsidRPr="00B463F6">
        <w:rPr>
          <w:rFonts w:cs="Arial"/>
          <w:szCs w:val="22"/>
        </w:rPr>
        <w:t>é</w:t>
      </w:r>
      <w:r w:rsidRPr="00B463F6">
        <w:rPr>
          <w:rFonts w:cs="Arial"/>
          <w:szCs w:val="22"/>
        </w:rPr>
        <w:t xml:space="preserve"> dokumentace (ověřen</w:t>
      </w:r>
      <w:r w:rsidR="00B37395" w:rsidRPr="00B463F6">
        <w:rPr>
          <w:rFonts w:cs="Arial"/>
          <w:szCs w:val="22"/>
        </w:rPr>
        <w:t>é</w:t>
      </w:r>
      <w:r w:rsidRPr="00B463F6">
        <w:rPr>
          <w:rFonts w:cs="Arial"/>
          <w:szCs w:val="22"/>
        </w:rPr>
        <w:t xml:space="preserve"> ve stavebním řízení);</w:t>
      </w:r>
    </w:p>
    <w:p w14:paraId="104D798C" w14:textId="77777777" w:rsidR="002F4B53" w:rsidRPr="00B463F6" w:rsidRDefault="00E7685D" w:rsidP="00526854">
      <w:pPr>
        <w:pStyle w:val="TSTextlnkuslovan"/>
        <w:numPr>
          <w:ilvl w:val="1"/>
          <w:numId w:val="2"/>
        </w:numPr>
        <w:spacing w:after="0" w:line="240" w:lineRule="auto"/>
        <w:jc w:val="both"/>
        <w:rPr>
          <w:rFonts w:cs="Arial"/>
          <w:bCs/>
          <w:szCs w:val="22"/>
        </w:rPr>
      </w:pPr>
      <w:r w:rsidRPr="00B463F6">
        <w:rPr>
          <w:rFonts w:cs="Arial"/>
          <w:bCs/>
          <w:szCs w:val="22"/>
        </w:rPr>
        <w:t>P</w:t>
      </w:r>
      <w:r w:rsidR="0096051C" w:rsidRPr="00B463F6">
        <w:rPr>
          <w:rFonts w:cs="Arial"/>
          <w:bCs/>
          <w:szCs w:val="22"/>
        </w:rPr>
        <w:t>říkazce</w:t>
      </w:r>
      <w:r w:rsidR="00557B4E" w:rsidRPr="00B463F6">
        <w:rPr>
          <w:rFonts w:cs="Arial"/>
          <w:bCs/>
          <w:szCs w:val="22"/>
        </w:rPr>
        <w:t xml:space="preserve"> </w:t>
      </w:r>
      <w:r w:rsidRPr="00B463F6">
        <w:rPr>
          <w:rFonts w:cs="Arial"/>
          <w:bCs/>
          <w:szCs w:val="22"/>
        </w:rPr>
        <w:t>se</w:t>
      </w:r>
      <w:r w:rsidRPr="00B463F6">
        <w:rPr>
          <w:rFonts w:cs="Arial"/>
          <w:szCs w:val="22"/>
        </w:rPr>
        <w:t xml:space="preserve"> </w:t>
      </w:r>
      <w:r w:rsidR="00E953AF" w:rsidRPr="00B463F6">
        <w:rPr>
          <w:rFonts w:cs="Arial"/>
          <w:szCs w:val="22"/>
        </w:rPr>
        <w:t>zavazuje, že v rozsahu nevyhnutelně nutném</w:t>
      </w:r>
      <w:r w:rsidRPr="00B463F6">
        <w:rPr>
          <w:rFonts w:cs="Arial"/>
          <w:bCs/>
          <w:szCs w:val="22"/>
        </w:rPr>
        <w:t xml:space="preserve"> </w:t>
      </w:r>
      <w:r w:rsidR="00E953AF" w:rsidRPr="00B463F6">
        <w:rPr>
          <w:rFonts w:cs="Arial"/>
          <w:bCs/>
          <w:szCs w:val="22"/>
        </w:rPr>
        <w:t xml:space="preserve">poskytne </w:t>
      </w:r>
      <w:r w:rsidR="00E5106E" w:rsidRPr="00B463F6">
        <w:rPr>
          <w:rFonts w:cs="Arial"/>
          <w:bCs/>
          <w:szCs w:val="22"/>
        </w:rPr>
        <w:t>příkazníkovi</w:t>
      </w:r>
      <w:r w:rsidR="00E5106E" w:rsidRPr="00B463F6">
        <w:rPr>
          <w:rFonts w:cs="Arial"/>
          <w:szCs w:val="22"/>
        </w:rPr>
        <w:t xml:space="preserve"> </w:t>
      </w:r>
      <w:r w:rsidRPr="00B463F6">
        <w:rPr>
          <w:rFonts w:cs="Arial"/>
          <w:szCs w:val="22"/>
        </w:rPr>
        <w:t>na vyzvání</w:t>
      </w:r>
      <w:r w:rsidRPr="00B463F6" w:rsidDel="00E5106E">
        <w:rPr>
          <w:rFonts w:cs="Arial"/>
          <w:bCs/>
          <w:szCs w:val="22"/>
        </w:rPr>
        <w:t xml:space="preserve"> </w:t>
      </w:r>
      <w:r w:rsidRPr="00B463F6">
        <w:rPr>
          <w:rFonts w:cs="Arial"/>
          <w:bCs/>
          <w:szCs w:val="22"/>
        </w:rPr>
        <w:t>součinnost nezbytnou pro</w:t>
      </w:r>
      <w:r w:rsidR="00E953AF" w:rsidRPr="00B463F6">
        <w:rPr>
          <w:rFonts w:cs="Arial"/>
          <w:szCs w:val="22"/>
        </w:rPr>
        <w:t xml:space="preserve"> zajištění podkladů, doplňujících údajů, upřesnění, vyjádření a</w:t>
      </w:r>
      <w:r w:rsidR="00EA5B69" w:rsidRPr="00B463F6">
        <w:rPr>
          <w:rFonts w:cs="Arial"/>
          <w:szCs w:val="22"/>
          <w:lang w:val="cs-CZ"/>
        </w:rPr>
        <w:t> </w:t>
      </w:r>
      <w:r w:rsidR="00E953AF" w:rsidRPr="00B463F6">
        <w:rPr>
          <w:rFonts w:cs="Arial"/>
          <w:szCs w:val="22"/>
        </w:rPr>
        <w:t xml:space="preserve">stanovisek, </w:t>
      </w:r>
      <w:r w:rsidR="00D96DAB" w:rsidRPr="00B463F6">
        <w:rPr>
          <w:rFonts w:cs="Arial"/>
          <w:bCs/>
          <w:szCs w:val="22"/>
        </w:rPr>
        <w:t>jejichž</w:t>
      </w:r>
      <w:r w:rsidR="00D96DAB" w:rsidRPr="00B463F6">
        <w:rPr>
          <w:rFonts w:cs="Arial"/>
          <w:szCs w:val="22"/>
        </w:rPr>
        <w:t xml:space="preserve"> </w:t>
      </w:r>
      <w:r w:rsidR="00E953AF" w:rsidRPr="00B463F6">
        <w:rPr>
          <w:rFonts w:cs="Arial"/>
          <w:szCs w:val="22"/>
        </w:rPr>
        <w:t>potřeba vznikne v</w:t>
      </w:r>
      <w:r w:rsidR="00C17FC5" w:rsidRPr="00B463F6">
        <w:rPr>
          <w:rFonts w:cs="Arial"/>
          <w:szCs w:val="22"/>
          <w:lang w:val="cs-CZ"/>
        </w:rPr>
        <w:t xml:space="preserve"> </w:t>
      </w:r>
      <w:r w:rsidR="00E953AF" w:rsidRPr="00B463F6">
        <w:rPr>
          <w:rFonts w:cs="Arial"/>
          <w:szCs w:val="22"/>
        </w:rPr>
        <w:t xml:space="preserve">průběhu plnění této smlouvy. </w:t>
      </w:r>
      <w:r w:rsidR="00815857" w:rsidRPr="00B463F6">
        <w:rPr>
          <w:rFonts w:cs="Arial"/>
          <w:bCs/>
          <w:szCs w:val="22"/>
        </w:rPr>
        <w:t>Tuto součinnost</w:t>
      </w:r>
      <w:r w:rsidR="00E953AF" w:rsidRPr="00B463F6">
        <w:rPr>
          <w:rFonts w:cs="Arial"/>
          <w:szCs w:val="22"/>
        </w:rPr>
        <w:t xml:space="preserve"> poskytne </w:t>
      </w:r>
      <w:r w:rsidR="0096051C" w:rsidRPr="00B463F6">
        <w:rPr>
          <w:rFonts w:cs="Arial"/>
          <w:bCs/>
          <w:szCs w:val="22"/>
        </w:rPr>
        <w:t>příkazce</w:t>
      </w:r>
      <w:r w:rsidR="00557B4E" w:rsidRPr="00B463F6">
        <w:rPr>
          <w:rFonts w:cs="Arial"/>
          <w:bCs/>
          <w:szCs w:val="22"/>
        </w:rPr>
        <w:t xml:space="preserve"> </w:t>
      </w:r>
      <w:r w:rsidR="00E5106E" w:rsidRPr="00B463F6">
        <w:rPr>
          <w:rFonts w:cs="Arial"/>
          <w:bCs/>
          <w:szCs w:val="22"/>
        </w:rPr>
        <w:t>příkazníkovi</w:t>
      </w:r>
      <w:r w:rsidR="00E5106E" w:rsidRPr="00B463F6">
        <w:rPr>
          <w:rFonts w:cs="Arial"/>
          <w:szCs w:val="22"/>
        </w:rPr>
        <w:t xml:space="preserve"> </w:t>
      </w:r>
      <w:r w:rsidR="00E953AF" w:rsidRPr="00B463F6">
        <w:rPr>
          <w:rFonts w:cs="Arial"/>
          <w:szCs w:val="22"/>
        </w:rPr>
        <w:t>nejpozději do 1 týdne od jeho požádání. Zvláštní lhůtu</w:t>
      </w:r>
      <w:r w:rsidR="00815857" w:rsidRPr="00B463F6">
        <w:rPr>
          <w:rFonts w:cs="Arial"/>
          <w:bCs/>
          <w:szCs w:val="22"/>
        </w:rPr>
        <w:t>, jež nebude kratší než 10 pracovních dní,</w:t>
      </w:r>
      <w:r w:rsidR="00E953AF" w:rsidRPr="00B463F6">
        <w:rPr>
          <w:rFonts w:cs="Arial"/>
          <w:szCs w:val="22"/>
        </w:rPr>
        <w:t xml:space="preserve"> ujednají smluvní strany v</w:t>
      </w:r>
      <w:r w:rsidR="00C17FC5" w:rsidRPr="00B463F6">
        <w:rPr>
          <w:rFonts w:cs="Arial"/>
          <w:szCs w:val="22"/>
          <w:lang w:val="cs-CZ"/>
        </w:rPr>
        <w:t xml:space="preserve"> </w:t>
      </w:r>
      <w:r w:rsidR="00E953AF" w:rsidRPr="00B463F6">
        <w:rPr>
          <w:rFonts w:cs="Arial"/>
          <w:szCs w:val="22"/>
        </w:rPr>
        <w:t>případě, kdy se bude jednat o</w:t>
      </w:r>
      <w:r w:rsidR="00EA5B69" w:rsidRPr="00B463F6">
        <w:rPr>
          <w:rFonts w:cs="Arial"/>
          <w:szCs w:val="22"/>
          <w:lang w:val="cs-CZ"/>
        </w:rPr>
        <w:t> </w:t>
      </w:r>
      <w:r w:rsidR="00815857" w:rsidRPr="00B463F6">
        <w:rPr>
          <w:rFonts w:cs="Arial"/>
          <w:bCs/>
          <w:szCs w:val="22"/>
        </w:rPr>
        <w:t>součinnost</w:t>
      </w:r>
      <w:r w:rsidR="00E953AF" w:rsidRPr="00B463F6">
        <w:rPr>
          <w:rFonts w:cs="Arial"/>
          <w:bCs/>
          <w:szCs w:val="22"/>
        </w:rPr>
        <w:t xml:space="preserve">, </w:t>
      </w:r>
      <w:r w:rsidR="00815857" w:rsidRPr="00B463F6">
        <w:rPr>
          <w:rFonts w:cs="Arial"/>
          <w:bCs/>
          <w:szCs w:val="22"/>
        </w:rPr>
        <w:t>kterou</w:t>
      </w:r>
      <w:r w:rsidR="00815857" w:rsidRPr="00B463F6">
        <w:rPr>
          <w:rFonts w:cs="Arial"/>
          <w:szCs w:val="22"/>
        </w:rPr>
        <w:t xml:space="preserve"> </w:t>
      </w:r>
      <w:r w:rsidR="00E953AF" w:rsidRPr="00B463F6">
        <w:rPr>
          <w:rFonts w:cs="Arial"/>
          <w:szCs w:val="22"/>
        </w:rPr>
        <w:t xml:space="preserve">nemůže </w:t>
      </w:r>
      <w:r w:rsidR="0096051C" w:rsidRPr="00B463F6">
        <w:rPr>
          <w:rFonts w:cs="Arial"/>
          <w:bCs/>
          <w:szCs w:val="22"/>
        </w:rPr>
        <w:t>příkazce</w:t>
      </w:r>
      <w:r w:rsidR="00557B4E" w:rsidRPr="00B463F6">
        <w:rPr>
          <w:rFonts w:cs="Arial"/>
          <w:szCs w:val="22"/>
        </w:rPr>
        <w:t xml:space="preserve"> </w:t>
      </w:r>
      <w:r w:rsidR="00E953AF" w:rsidRPr="00B463F6">
        <w:rPr>
          <w:rFonts w:cs="Arial"/>
          <w:szCs w:val="22"/>
        </w:rPr>
        <w:t xml:space="preserve">zabezpečit vlastními silami. </w:t>
      </w:r>
      <w:bookmarkStart w:id="10" w:name="_Ref376503882"/>
      <w:bookmarkEnd w:id="9"/>
    </w:p>
    <w:p w14:paraId="073C97CD" w14:textId="77777777" w:rsidR="00E56735" w:rsidRPr="00B463F6" w:rsidRDefault="00DF097D" w:rsidP="00526854">
      <w:pPr>
        <w:pStyle w:val="TSTextlnkuslovan"/>
        <w:numPr>
          <w:ilvl w:val="1"/>
          <w:numId w:val="2"/>
        </w:numPr>
        <w:spacing w:after="0" w:line="240" w:lineRule="auto"/>
        <w:jc w:val="both"/>
        <w:rPr>
          <w:rFonts w:cs="Arial"/>
          <w:bCs/>
          <w:szCs w:val="22"/>
        </w:rPr>
      </w:pPr>
      <w:r w:rsidRPr="00B463F6">
        <w:rPr>
          <w:rFonts w:cs="Arial"/>
          <w:bCs/>
          <w:szCs w:val="22"/>
        </w:rPr>
        <w:t>Pokud</w:t>
      </w:r>
      <w:r w:rsidR="00E56735" w:rsidRPr="00B463F6">
        <w:rPr>
          <w:rFonts w:cs="Arial"/>
          <w:bCs/>
          <w:szCs w:val="22"/>
        </w:rPr>
        <w:t xml:space="preserve"> příkazce neposkytne příkazníkovi součinnost dle odst. </w:t>
      </w:r>
      <w:r w:rsidR="00EA5B69" w:rsidRPr="00B463F6">
        <w:rPr>
          <w:rFonts w:cs="Arial"/>
          <w:bCs/>
          <w:szCs w:val="22"/>
          <w:lang w:val="cs-CZ"/>
        </w:rPr>
        <w:t>5.2</w:t>
      </w:r>
      <w:r w:rsidR="00E56735" w:rsidRPr="00B463F6">
        <w:rPr>
          <w:rFonts w:cs="Arial"/>
          <w:bCs/>
          <w:szCs w:val="22"/>
        </w:rPr>
        <w:t xml:space="preserve"> této smlouvy</w:t>
      </w:r>
      <w:r w:rsidR="003F6DF1" w:rsidRPr="00B463F6">
        <w:rPr>
          <w:rFonts w:cs="Arial"/>
          <w:bCs/>
          <w:szCs w:val="22"/>
        </w:rPr>
        <w:t xml:space="preserve"> ve lhůtě tam uvedené</w:t>
      </w:r>
      <w:r w:rsidR="00E56735" w:rsidRPr="00B463F6">
        <w:rPr>
          <w:rFonts w:cs="Arial"/>
          <w:bCs/>
          <w:szCs w:val="22"/>
        </w:rPr>
        <w:t>, je příkazník oprávněn písemně vyzvat příkazce k</w:t>
      </w:r>
      <w:r w:rsidR="00C17FC5" w:rsidRPr="00B463F6">
        <w:rPr>
          <w:rFonts w:cs="Arial"/>
          <w:bCs/>
          <w:szCs w:val="22"/>
          <w:lang w:val="cs-CZ"/>
        </w:rPr>
        <w:t xml:space="preserve"> </w:t>
      </w:r>
      <w:r w:rsidR="00E56735" w:rsidRPr="00B463F6">
        <w:rPr>
          <w:rFonts w:cs="Arial"/>
          <w:bCs/>
          <w:szCs w:val="22"/>
        </w:rPr>
        <w:t>poskytnutí této součinnosti v</w:t>
      </w:r>
      <w:r w:rsidR="002950F6" w:rsidRPr="00B463F6">
        <w:rPr>
          <w:rFonts w:cs="Arial"/>
          <w:bCs/>
          <w:szCs w:val="22"/>
        </w:rPr>
        <w:t> </w:t>
      </w:r>
      <w:r w:rsidR="00E56735" w:rsidRPr="00B463F6">
        <w:rPr>
          <w:rFonts w:cs="Arial"/>
          <w:bCs/>
          <w:szCs w:val="22"/>
        </w:rPr>
        <w:t>přiměřené</w:t>
      </w:r>
      <w:r w:rsidR="002950F6" w:rsidRPr="00B463F6">
        <w:rPr>
          <w:rFonts w:cs="Arial"/>
          <w:bCs/>
          <w:szCs w:val="22"/>
        </w:rPr>
        <w:t xml:space="preserve"> dodatečné</w:t>
      </w:r>
      <w:r w:rsidR="00E56735" w:rsidRPr="00B463F6">
        <w:rPr>
          <w:rFonts w:cs="Arial"/>
          <w:bCs/>
          <w:szCs w:val="22"/>
        </w:rPr>
        <w:t xml:space="preserve"> lhůtě, jež však nesmí být kratší než 5 pracovních dní. </w:t>
      </w:r>
      <w:r w:rsidR="00122FA3" w:rsidRPr="00B463F6">
        <w:rPr>
          <w:rFonts w:cs="Arial"/>
          <w:bCs/>
          <w:szCs w:val="22"/>
        </w:rPr>
        <w:t>V</w:t>
      </w:r>
      <w:r w:rsidR="00C17FC5" w:rsidRPr="00B463F6">
        <w:rPr>
          <w:rFonts w:cs="Arial"/>
          <w:bCs/>
          <w:szCs w:val="22"/>
          <w:lang w:val="cs-CZ"/>
        </w:rPr>
        <w:t xml:space="preserve"> </w:t>
      </w:r>
      <w:r w:rsidR="00122FA3" w:rsidRPr="00B463F6">
        <w:rPr>
          <w:rFonts w:cs="Arial"/>
          <w:bCs/>
          <w:szCs w:val="22"/>
        </w:rPr>
        <w:t>případě marného</w:t>
      </w:r>
      <w:r w:rsidR="00060AD2" w:rsidRPr="00B463F6">
        <w:rPr>
          <w:rFonts w:cs="Arial"/>
          <w:bCs/>
          <w:szCs w:val="22"/>
        </w:rPr>
        <w:t xml:space="preserve"> upl</w:t>
      </w:r>
      <w:r w:rsidR="00122FA3" w:rsidRPr="00B463F6">
        <w:rPr>
          <w:rFonts w:cs="Arial"/>
          <w:bCs/>
          <w:szCs w:val="22"/>
        </w:rPr>
        <w:t>ynutí</w:t>
      </w:r>
      <w:r w:rsidR="00060AD2" w:rsidRPr="00B463F6">
        <w:rPr>
          <w:rFonts w:cs="Arial"/>
          <w:bCs/>
          <w:szCs w:val="22"/>
        </w:rPr>
        <w:t xml:space="preserve"> této lhůty je příkazník oprávněn od této smlouvy odstoupit. </w:t>
      </w:r>
      <w:bookmarkEnd w:id="10"/>
    </w:p>
    <w:p w14:paraId="3A983FD5" w14:textId="77777777" w:rsidR="00E953AF" w:rsidRPr="00B463F6" w:rsidRDefault="0096051C" w:rsidP="00526854">
      <w:pPr>
        <w:pStyle w:val="TSTextlnkuslovan"/>
        <w:numPr>
          <w:ilvl w:val="1"/>
          <w:numId w:val="2"/>
        </w:numPr>
        <w:spacing w:after="0" w:line="240" w:lineRule="auto"/>
        <w:jc w:val="both"/>
        <w:rPr>
          <w:rFonts w:cs="Arial"/>
          <w:szCs w:val="22"/>
        </w:rPr>
      </w:pPr>
      <w:r w:rsidRPr="00B463F6">
        <w:rPr>
          <w:rFonts w:cs="Arial"/>
          <w:bCs/>
          <w:szCs w:val="22"/>
        </w:rPr>
        <w:t>Příkazce</w:t>
      </w:r>
      <w:r w:rsidR="00557B4E" w:rsidRPr="00B463F6">
        <w:rPr>
          <w:rFonts w:cs="Arial"/>
          <w:szCs w:val="22"/>
        </w:rPr>
        <w:t xml:space="preserve"> </w:t>
      </w:r>
      <w:r w:rsidR="00E953AF" w:rsidRPr="00B463F6">
        <w:rPr>
          <w:rFonts w:cs="Arial"/>
          <w:szCs w:val="22"/>
        </w:rPr>
        <w:t xml:space="preserve">poskytne </w:t>
      </w:r>
      <w:r w:rsidR="00E5106E" w:rsidRPr="00B463F6">
        <w:rPr>
          <w:rFonts w:cs="Arial"/>
          <w:bCs/>
          <w:szCs w:val="22"/>
        </w:rPr>
        <w:t>příkazníkovi</w:t>
      </w:r>
      <w:r w:rsidR="00E5106E" w:rsidRPr="00B463F6">
        <w:rPr>
          <w:rFonts w:cs="Arial"/>
          <w:szCs w:val="22"/>
        </w:rPr>
        <w:t xml:space="preserve"> </w:t>
      </w:r>
      <w:r w:rsidR="00E953AF" w:rsidRPr="00B463F6">
        <w:rPr>
          <w:rFonts w:cs="Arial"/>
          <w:szCs w:val="22"/>
        </w:rPr>
        <w:t xml:space="preserve">pro </w:t>
      </w:r>
      <w:r w:rsidR="00224EC3" w:rsidRPr="00B463F6">
        <w:rPr>
          <w:rFonts w:cs="Arial"/>
          <w:bCs/>
          <w:szCs w:val="22"/>
        </w:rPr>
        <w:t xml:space="preserve">provedení </w:t>
      </w:r>
      <w:r w:rsidR="0081548B" w:rsidRPr="00B463F6">
        <w:rPr>
          <w:rFonts w:cs="Arial"/>
          <w:bCs/>
          <w:szCs w:val="22"/>
          <w:lang w:val="cs-CZ"/>
        </w:rPr>
        <w:t>koordinátor</w:t>
      </w:r>
      <w:r w:rsidR="00E953AF" w:rsidRPr="00B463F6">
        <w:rPr>
          <w:rFonts w:cs="Arial"/>
          <w:szCs w:val="22"/>
        </w:rPr>
        <w:t>a</w:t>
      </w:r>
      <w:r w:rsidR="0081548B" w:rsidRPr="00B463F6">
        <w:rPr>
          <w:rFonts w:cs="Arial"/>
          <w:szCs w:val="22"/>
          <w:lang w:val="cs-CZ"/>
        </w:rPr>
        <w:t xml:space="preserve"> BOZP</w:t>
      </w:r>
      <w:r w:rsidR="00E953AF" w:rsidRPr="00B463F6">
        <w:rPr>
          <w:rFonts w:cs="Arial"/>
          <w:szCs w:val="22"/>
        </w:rPr>
        <w:t xml:space="preserve"> pro výpočet ceny </w:t>
      </w:r>
      <w:r w:rsidR="00E953AF" w:rsidRPr="00B463F6">
        <w:rPr>
          <w:rFonts w:cs="Arial"/>
          <w:bCs/>
          <w:szCs w:val="22"/>
        </w:rPr>
        <w:t>údaj</w:t>
      </w:r>
      <w:r w:rsidR="00021E94" w:rsidRPr="00B463F6">
        <w:rPr>
          <w:rFonts w:cs="Arial"/>
          <w:bCs/>
          <w:szCs w:val="22"/>
        </w:rPr>
        <w:t>e</w:t>
      </w:r>
      <w:r w:rsidR="00E953AF" w:rsidRPr="00B463F6">
        <w:rPr>
          <w:rFonts w:cs="Arial"/>
          <w:szCs w:val="22"/>
        </w:rPr>
        <w:t xml:space="preserve"> o</w:t>
      </w:r>
      <w:r w:rsidR="00F908A7" w:rsidRPr="00B463F6">
        <w:rPr>
          <w:rFonts w:cs="Arial"/>
          <w:szCs w:val="22"/>
          <w:lang w:val="cs-CZ"/>
        </w:rPr>
        <w:t> </w:t>
      </w:r>
      <w:r w:rsidR="00E953AF" w:rsidRPr="00B463F6">
        <w:rPr>
          <w:rFonts w:cs="Arial"/>
          <w:szCs w:val="22"/>
        </w:rPr>
        <w:t>nákladech stavby.</w:t>
      </w:r>
    </w:p>
    <w:p w14:paraId="7DD5963B" w14:textId="46D6BF96" w:rsidR="00C16D8B" w:rsidRPr="00B463F6" w:rsidRDefault="00C16D8B" w:rsidP="00526854">
      <w:pPr>
        <w:pStyle w:val="TSTextlnkuslovan"/>
        <w:numPr>
          <w:ilvl w:val="1"/>
          <w:numId w:val="2"/>
        </w:numPr>
        <w:spacing w:after="0" w:line="240" w:lineRule="auto"/>
        <w:jc w:val="both"/>
        <w:rPr>
          <w:rFonts w:cs="Arial"/>
          <w:bCs/>
          <w:szCs w:val="22"/>
        </w:rPr>
      </w:pPr>
      <w:r w:rsidRPr="00B463F6">
        <w:rPr>
          <w:rFonts w:cs="Arial"/>
          <w:bCs/>
          <w:szCs w:val="22"/>
        </w:rPr>
        <w:t xml:space="preserve">Smluvní strany si veškeré pokyny a informace předávají </w:t>
      </w:r>
      <w:r w:rsidR="00A25BE6" w:rsidRPr="00B463F6">
        <w:rPr>
          <w:rFonts w:cs="Arial"/>
          <w:bCs/>
          <w:szCs w:val="22"/>
          <w:lang w:val="cs-CZ"/>
        </w:rPr>
        <w:t xml:space="preserve">písemnou </w:t>
      </w:r>
      <w:r w:rsidR="00346F2B">
        <w:rPr>
          <w:rFonts w:cs="Arial"/>
          <w:bCs/>
          <w:szCs w:val="22"/>
          <w:lang w:val="cs-CZ"/>
        </w:rPr>
        <w:t xml:space="preserve">a elektronickou </w:t>
      </w:r>
      <w:r w:rsidR="00A25BE6" w:rsidRPr="00B463F6">
        <w:rPr>
          <w:rFonts w:cs="Arial"/>
          <w:bCs/>
          <w:szCs w:val="22"/>
          <w:lang w:val="cs-CZ"/>
        </w:rPr>
        <w:t xml:space="preserve">formou </w:t>
      </w:r>
      <w:r w:rsidRPr="00B463F6">
        <w:rPr>
          <w:rFonts w:cs="Arial"/>
          <w:bCs/>
          <w:szCs w:val="22"/>
        </w:rPr>
        <w:t xml:space="preserve">a poskytují </w:t>
      </w:r>
      <w:r w:rsidR="00A25BE6" w:rsidRPr="00B463F6">
        <w:rPr>
          <w:rFonts w:cs="Arial"/>
          <w:bCs/>
          <w:szCs w:val="22"/>
          <w:lang w:val="cs-CZ"/>
        </w:rPr>
        <w:t xml:space="preserve">si je </w:t>
      </w:r>
      <w:r w:rsidRPr="00B463F6">
        <w:rPr>
          <w:rFonts w:cs="Arial"/>
          <w:bCs/>
          <w:szCs w:val="22"/>
        </w:rPr>
        <w:t xml:space="preserve">zpravidla prostřednictvím kontaktních osob. </w:t>
      </w:r>
    </w:p>
    <w:p w14:paraId="05F15D0F" w14:textId="77777777" w:rsidR="00345E6E" w:rsidRPr="00B463F6" w:rsidRDefault="007E394E" w:rsidP="00526854">
      <w:pPr>
        <w:pStyle w:val="TSTextlnkuslovan"/>
        <w:numPr>
          <w:ilvl w:val="1"/>
          <w:numId w:val="2"/>
        </w:numPr>
        <w:spacing w:after="0" w:line="240" w:lineRule="auto"/>
        <w:jc w:val="both"/>
        <w:rPr>
          <w:rFonts w:cs="Arial"/>
          <w:bCs/>
          <w:szCs w:val="22"/>
        </w:rPr>
      </w:pPr>
      <w:r w:rsidRPr="00B463F6">
        <w:rPr>
          <w:rFonts w:cs="Arial"/>
          <w:bCs/>
          <w:szCs w:val="22"/>
        </w:rPr>
        <w:t>Kontaktní osob</w:t>
      </w:r>
      <w:r w:rsidR="0096683C" w:rsidRPr="00B463F6">
        <w:rPr>
          <w:rFonts w:cs="Arial"/>
          <w:bCs/>
          <w:szCs w:val="22"/>
          <w:lang w:val="cs-CZ"/>
        </w:rPr>
        <w:t>ou</w:t>
      </w:r>
      <w:r w:rsidRPr="00B463F6">
        <w:rPr>
          <w:rFonts w:cs="Arial"/>
          <w:bCs/>
          <w:szCs w:val="22"/>
        </w:rPr>
        <w:t xml:space="preserve"> příkazce</w:t>
      </w:r>
      <w:r w:rsidR="0096683C" w:rsidRPr="00B463F6">
        <w:rPr>
          <w:rFonts w:cs="Arial"/>
          <w:bCs/>
          <w:szCs w:val="22"/>
        </w:rPr>
        <w:t>, jež j</w:t>
      </w:r>
      <w:r w:rsidR="0096683C" w:rsidRPr="00B463F6">
        <w:rPr>
          <w:rFonts w:cs="Arial"/>
          <w:bCs/>
          <w:szCs w:val="22"/>
          <w:lang w:val="cs-CZ"/>
        </w:rPr>
        <w:t>e</w:t>
      </w:r>
      <w:r w:rsidRPr="00B463F6">
        <w:rPr>
          <w:rFonts w:cs="Arial"/>
          <w:bCs/>
          <w:szCs w:val="22"/>
        </w:rPr>
        <w:t xml:space="preserve"> současně pracovník</w:t>
      </w:r>
      <w:r w:rsidR="0096683C" w:rsidRPr="00B463F6">
        <w:rPr>
          <w:rFonts w:cs="Arial"/>
          <w:bCs/>
          <w:szCs w:val="22"/>
          <w:lang w:val="cs-CZ"/>
        </w:rPr>
        <w:t>em</w:t>
      </w:r>
      <w:r w:rsidRPr="00B463F6">
        <w:rPr>
          <w:rFonts w:cs="Arial"/>
          <w:bCs/>
          <w:szCs w:val="22"/>
        </w:rPr>
        <w:t xml:space="preserve"> příkazce</w:t>
      </w:r>
      <w:r w:rsidR="00557B4E" w:rsidRPr="00B463F6">
        <w:rPr>
          <w:rFonts w:cs="Arial"/>
          <w:bCs/>
          <w:szCs w:val="22"/>
        </w:rPr>
        <w:t xml:space="preserve"> </w:t>
      </w:r>
      <w:r w:rsidR="00E953AF" w:rsidRPr="00B463F6">
        <w:rPr>
          <w:rFonts w:cs="Arial"/>
          <w:bCs/>
          <w:szCs w:val="22"/>
        </w:rPr>
        <w:t xml:space="preserve">určeným pro </w:t>
      </w:r>
      <w:r w:rsidR="00021E94" w:rsidRPr="00B463F6">
        <w:rPr>
          <w:rFonts w:cs="Arial"/>
          <w:bCs/>
          <w:szCs w:val="22"/>
        </w:rPr>
        <w:t>poskytování součinnosti v</w:t>
      </w:r>
      <w:r w:rsidR="00C17FC5" w:rsidRPr="00B463F6">
        <w:rPr>
          <w:rFonts w:cs="Arial"/>
          <w:bCs/>
          <w:szCs w:val="22"/>
          <w:lang w:val="cs-CZ"/>
        </w:rPr>
        <w:t xml:space="preserve"> </w:t>
      </w:r>
      <w:r w:rsidR="00021E94" w:rsidRPr="00B463F6">
        <w:rPr>
          <w:rFonts w:cs="Arial"/>
          <w:bCs/>
          <w:szCs w:val="22"/>
        </w:rPr>
        <w:t>běžném rozsahu</w:t>
      </w:r>
      <w:r w:rsidRPr="00B463F6">
        <w:rPr>
          <w:rFonts w:cs="Arial"/>
          <w:bCs/>
          <w:szCs w:val="22"/>
        </w:rPr>
        <w:t>,</w:t>
      </w:r>
      <w:r w:rsidR="00021E94" w:rsidRPr="00B463F6">
        <w:rPr>
          <w:rFonts w:cs="Arial"/>
          <w:bCs/>
          <w:szCs w:val="22"/>
        </w:rPr>
        <w:t xml:space="preserve"> j</w:t>
      </w:r>
      <w:r w:rsidR="0096683C" w:rsidRPr="00B463F6">
        <w:rPr>
          <w:rFonts w:cs="Arial"/>
          <w:bCs/>
          <w:szCs w:val="22"/>
          <w:lang w:val="cs-CZ"/>
        </w:rPr>
        <w:t>e</w:t>
      </w:r>
      <w:r w:rsidR="00BE4048" w:rsidRPr="00B463F6">
        <w:rPr>
          <w:rFonts w:cs="Arial"/>
          <w:bCs/>
          <w:szCs w:val="22"/>
        </w:rPr>
        <w:t>:</w:t>
      </w:r>
      <w:r w:rsidR="00E953AF" w:rsidRPr="00B463F6">
        <w:rPr>
          <w:rFonts w:cs="Arial"/>
          <w:bCs/>
          <w:szCs w:val="22"/>
        </w:rPr>
        <w:t xml:space="preserve"> </w:t>
      </w:r>
    </w:p>
    <w:p w14:paraId="056E2D93" w14:textId="77777777" w:rsidR="00295D14" w:rsidRDefault="00295D14" w:rsidP="00295D14">
      <w:pPr>
        <w:pStyle w:val="TSTextlnkuslovan"/>
        <w:spacing w:after="0" w:line="240" w:lineRule="auto"/>
        <w:ind w:left="792"/>
        <w:jc w:val="both"/>
        <w:rPr>
          <w:rFonts w:cs="Arial"/>
          <w:szCs w:val="22"/>
        </w:rPr>
      </w:pPr>
    </w:p>
    <w:p w14:paraId="4690234A" w14:textId="3F5044DA" w:rsidR="00295D14" w:rsidRPr="00295D14" w:rsidRDefault="00295D14" w:rsidP="00295D14">
      <w:pPr>
        <w:pStyle w:val="TSTextlnkuslovan"/>
        <w:spacing w:after="0" w:line="240" w:lineRule="auto"/>
        <w:ind w:left="792"/>
        <w:jc w:val="both"/>
        <w:rPr>
          <w:rFonts w:cs="Arial"/>
          <w:szCs w:val="22"/>
        </w:rPr>
      </w:pPr>
      <w:r w:rsidRPr="00295D14">
        <w:rPr>
          <w:rFonts w:cs="Arial"/>
          <w:szCs w:val="22"/>
        </w:rPr>
        <w:t>Jméno:</w:t>
      </w:r>
      <w:r w:rsidRPr="00295D14">
        <w:rPr>
          <w:rFonts w:cs="Arial"/>
          <w:szCs w:val="22"/>
        </w:rPr>
        <w:tab/>
        <w:t>Ing. Alexandr Mikuláš</w:t>
      </w:r>
    </w:p>
    <w:p w14:paraId="22A69BF6" w14:textId="77777777" w:rsidR="00295D14" w:rsidRPr="00295D14" w:rsidRDefault="00295D14" w:rsidP="00295D14">
      <w:pPr>
        <w:pStyle w:val="TSTextlnkuslovan"/>
        <w:spacing w:after="0" w:line="240" w:lineRule="auto"/>
        <w:ind w:left="792"/>
        <w:jc w:val="both"/>
        <w:rPr>
          <w:rFonts w:cs="Arial"/>
          <w:szCs w:val="22"/>
        </w:rPr>
      </w:pPr>
      <w:r w:rsidRPr="00295D14">
        <w:rPr>
          <w:rFonts w:cs="Arial"/>
          <w:szCs w:val="22"/>
        </w:rPr>
        <w:t>Telefon:</w:t>
      </w:r>
      <w:r w:rsidRPr="00295D14">
        <w:rPr>
          <w:rFonts w:cs="Arial"/>
          <w:szCs w:val="22"/>
        </w:rPr>
        <w:tab/>
        <w:t xml:space="preserve">602 311 545 </w:t>
      </w:r>
    </w:p>
    <w:p w14:paraId="1A24DA62" w14:textId="635497CB" w:rsidR="00295D14" w:rsidRDefault="00295D14" w:rsidP="00295D14">
      <w:pPr>
        <w:pStyle w:val="TSTextlnkuslovan"/>
        <w:spacing w:after="0" w:line="240" w:lineRule="auto"/>
        <w:ind w:left="792"/>
        <w:jc w:val="both"/>
        <w:rPr>
          <w:rFonts w:cs="Arial"/>
          <w:szCs w:val="22"/>
        </w:rPr>
      </w:pPr>
      <w:r w:rsidRPr="00295D14">
        <w:rPr>
          <w:rFonts w:cs="Arial"/>
          <w:szCs w:val="22"/>
        </w:rPr>
        <w:t>E-mail:</w:t>
      </w:r>
      <w:r w:rsidRPr="00295D14">
        <w:rPr>
          <w:rFonts w:cs="Arial"/>
          <w:szCs w:val="22"/>
        </w:rPr>
        <w:tab/>
        <w:t>a.mikulas@spucr.cz</w:t>
      </w:r>
    </w:p>
    <w:p w14:paraId="4C1CB0AB" w14:textId="77777777" w:rsidR="00295D14" w:rsidRDefault="00295D14" w:rsidP="00295D14">
      <w:pPr>
        <w:pStyle w:val="TSTextlnkuslovan"/>
        <w:spacing w:after="0" w:line="240" w:lineRule="auto"/>
        <w:ind w:left="792"/>
        <w:jc w:val="both"/>
        <w:rPr>
          <w:rFonts w:cs="Arial"/>
          <w:bCs/>
          <w:szCs w:val="22"/>
        </w:rPr>
      </w:pPr>
    </w:p>
    <w:p w14:paraId="787BB7B4" w14:textId="6ED713BA" w:rsidR="00C16D8B" w:rsidRPr="00B463F6" w:rsidRDefault="00C16D8B" w:rsidP="00295D14">
      <w:pPr>
        <w:pStyle w:val="TSTextlnkuslovan"/>
        <w:spacing w:after="0" w:line="240" w:lineRule="auto"/>
        <w:ind w:left="792"/>
        <w:jc w:val="both"/>
        <w:rPr>
          <w:rFonts w:cs="Arial"/>
          <w:bCs/>
          <w:szCs w:val="22"/>
        </w:rPr>
      </w:pPr>
      <w:r w:rsidRPr="00B463F6">
        <w:rPr>
          <w:rFonts w:cs="Arial"/>
          <w:bCs/>
          <w:szCs w:val="22"/>
        </w:rPr>
        <w:t xml:space="preserve">Kontaktními osobami příkazníka jsou: </w:t>
      </w:r>
    </w:p>
    <w:p w14:paraId="3D437F62" w14:textId="77777777" w:rsidR="00C16D8B" w:rsidRPr="00B463F6" w:rsidRDefault="00C03EF2" w:rsidP="004B0FAE">
      <w:pPr>
        <w:pStyle w:val="TSTextlnkuslovan"/>
        <w:spacing w:after="0" w:line="240" w:lineRule="auto"/>
        <w:ind w:left="792"/>
        <w:jc w:val="both"/>
        <w:rPr>
          <w:rFonts w:cs="Arial"/>
          <w:szCs w:val="22"/>
          <w:lang w:val="cs-CZ"/>
        </w:rPr>
      </w:pPr>
      <w:r w:rsidRPr="00B463F6">
        <w:rPr>
          <w:rFonts w:cs="Arial"/>
          <w:szCs w:val="22"/>
        </w:rPr>
        <w:t>Jméno:</w:t>
      </w:r>
      <w:r w:rsidRPr="00B463F6">
        <w:rPr>
          <w:rFonts w:cs="Arial"/>
          <w:szCs w:val="22"/>
        </w:rPr>
        <w:tab/>
      </w:r>
      <w:r w:rsidRPr="00B463F6">
        <w:rPr>
          <w:rFonts w:cs="Arial"/>
          <w:b/>
          <w:szCs w:val="22"/>
          <w:highlight w:val="yellow"/>
          <w:lang w:val="en-US"/>
        </w:rPr>
        <w:t>[DOPLNIT]</w:t>
      </w:r>
    </w:p>
    <w:p w14:paraId="617AAA57" w14:textId="77777777" w:rsidR="00C16D8B" w:rsidRPr="00B463F6" w:rsidRDefault="00C03EF2" w:rsidP="004B0FAE">
      <w:pPr>
        <w:pStyle w:val="TSTextlnkuslovan"/>
        <w:spacing w:after="0" w:line="240" w:lineRule="auto"/>
        <w:ind w:left="792"/>
        <w:jc w:val="both"/>
        <w:rPr>
          <w:rFonts w:cs="Arial"/>
          <w:szCs w:val="22"/>
        </w:rPr>
      </w:pPr>
      <w:r w:rsidRPr="00B463F6">
        <w:rPr>
          <w:rFonts w:cs="Arial"/>
          <w:szCs w:val="22"/>
        </w:rPr>
        <w:t>Telefon:</w:t>
      </w:r>
      <w:r w:rsidRPr="00B463F6">
        <w:rPr>
          <w:rFonts w:cs="Arial"/>
          <w:szCs w:val="22"/>
          <w:lang w:val="cs-CZ"/>
        </w:rPr>
        <w:t xml:space="preserve">         </w:t>
      </w:r>
      <w:r w:rsidRPr="00B463F6">
        <w:rPr>
          <w:rFonts w:cs="Arial"/>
          <w:b/>
          <w:szCs w:val="22"/>
          <w:highlight w:val="yellow"/>
          <w:lang w:val="en-US"/>
        </w:rPr>
        <w:t>[DOPLNIT]</w:t>
      </w:r>
      <w:r w:rsidR="00C16D8B" w:rsidRPr="00B463F6">
        <w:rPr>
          <w:rFonts w:cs="Arial"/>
          <w:szCs w:val="22"/>
        </w:rPr>
        <w:t xml:space="preserve"> </w:t>
      </w:r>
    </w:p>
    <w:p w14:paraId="39E5C058" w14:textId="2DC1A8BD" w:rsidR="00C16D8B" w:rsidRDefault="00C03EF2" w:rsidP="004B0FAE">
      <w:pPr>
        <w:pStyle w:val="TSTextlnkuslovan"/>
        <w:spacing w:after="0" w:line="240" w:lineRule="auto"/>
        <w:ind w:left="792"/>
        <w:jc w:val="both"/>
        <w:rPr>
          <w:rFonts w:cs="Arial"/>
          <w:b/>
          <w:szCs w:val="22"/>
          <w:highlight w:val="yellow"/>
          <w:lang w:val="en-US"/>
        </w:rPr>
      </w:pPr>
      <w:r w:rsidRPr="00B463F6">
        <w:rPr>
          <w:rFonts w:cs="Arial"/>
          <w:szCs w:val="22"/>
        </w:rPr>
        <w:t>E-mail:</w:t>
      </w:r>
      <w:r w:rsidRPr="00B463F6">
        <w:rPr>
          <w:rFonts w:cs="Arial"/>
          <w:szCs w:val="22"/>
        </w:rPr>
        <w:tab/>
      </w:r>
      <w:r w:rsidRPr="00B463F6">
        <w:rPr>
          <w:rFonts w:cs="Arial"/>
          <w:b/>
          <w:szCs w:val="22"/>
          <w:highlight w:val="yellow"/>
          <w:lang w:val="en-US"/>
        </w:rPr>
        <w:t>[DOPLNIT]</w:t>
      </w:r>
    </w:p>
    <w:p w14:paraId="797331A6" w14:textId="03B271C2" w:rsidR="00271153" w:rsidRDefault="00271153" w:rsidP="004B0FAE">
      <w:pPr>
        <w:pStyle w:val="TSTextlnkuslovan"/>
        <w:spacing w:after="0" w:line="240" w:lineRule="auto"/>
        <w:ind w:left="792"/>
        <w:jc w:val="both"/>
        <w:rPr>
          <w:rFonts w:cs="Arial"/>
          <w:szCs w:val="22"/>
          <w:lang w:val="cs-CZ"/>
        </w:rPr>
      </w:pPr>
    </w:p>
    <w:p w14:paraId="6FC2C696" w14:textId="1E4961A7" w:rsidR="00295D14" w:rsidRDefault="00295D14" w:rsidP="004B0FAE">
      <w:pPr>
        <w:pStyle w:val="TSTextlnkuslovan"/>
        <w:spacing w:after="0" w:line="240" w:lineRule="auto"/>
        <w:ind w:left="792"/>
        <w:jc w:val="both"/>
        <w:rPr>
          <w:rFonts w:cs="Arial"/>
          <w:szCs w:val="22"/>
          <w:lang w:val="cs-CZ"/>
        </w:rPr>
      </w:pPr>
    </w:p>
    <w:p w14:paraId="00341292" w14:textId="68B928C7" w:rsidR="00295D14" w:rsidRDefault="00295D14" w:rsidP="004B0FAE">
      <w:pPr>
        <w:pStyle w:val="TSTextlnkuslovan"/>
        <w:spacing w:after="0" w:line="240" w:lineRule="auto"/>
        <w:ind w:left="792"/>
        <w:jc w:val="both"/>
        <w:rPr>
          <w:rFonts w:cs="Arial"/>
          <w:szCs w:val="22"/>
          <w:lang w:val="cs-CZ"/>
        </w:rPr>
      </w:pPr>
    </w:p>
    <w:p w14:paraId="225E4DE9" w14:textId="77777777" w:rsidR="00295D14" w:rsidRPr="00B463F6" w:rsidRDefault="00295D14" w:rsidP="004B0FAE">
      <w:pPr>
        <w:pStyle w:val="TSTextlnkuslovan"/>
        <w:spacing w:after="0" w:line="240" w:lineRule="auto"/>
        <w:ind w:left="792"/>
        <w:jc w:val="both"/>
        <w:rPr>
          <w:rFonts w:cs="Arial"/>
          <w:szCs w:val="22"/>
          <w:lang w:val="cs-CZ"/>
        </w:rPr>
      </w:pPr>
    </w:p>
    <w:p w14:paraId="35E4FF9F" w14:textId="1F7183DB" w:rsidR="003162F4" w:rsidRPr="00B463F6" w:rsidRDefault="003162F4" w:rsidP="00526854">
      <w:pPr>
        <w:pStyle w:val="Odstavecseseznamem"/>
        <w:numPr>
          <w:ilvl w:val="0"/>
          <w:numId w:val="2"/>
        </w:numPr>
        <w:spacing w:after="0" w:line="240" w:lineRule="auto"/>
        <w:ind w:left="709"/>
        <w:contextualSpacing w:val="0"/>
        <w:jc w:val="center"/>
        <w:rPr>
          <w:rFonts w:cs="Arial"/>
          <w:szCs w:val="22"/>
        </w:rPr>
      </w:pPr>
      <w:r w:rsidRPr="00B463F6">
        <w:rPr>
          <w:rFonts w:cs="Arial"/>
          <w:b/>
          <w:szCs w:val="22"/>
          <w:u w:val="single"/>
        </w:rPr>
        <w:br/>
      </w:r>
      <w:r w:rsidR="00C56067" w:rsidRPr="00B463F6">
        <w:rPr>
          <w:rFonts w:cs="Arial"/>
          <w:b/>
          <w:szCs w:val="22"/>
          <w:u w:val="single"/>
        </w:rPr>
        <w:t>Odměna příkazníka</w:t>
      </w:r>
      <w:r w:rsidR="00864FA3" w:rsidRPr="00B463F6">
        <w:rPr>
          <w:rFonts w:cs="Arial"/>
          <w:b/>
          <w:szCs w:val="22"/>
          <w:u w:val="single"/>
        </w:rPr>
        <w:t xml:space="preserve"> a platební podmínky</w:t>
      </w:r>
    </w:p>
    <w:p w14:paraId="2D2F443D" w14:textId="77777777" w:rsidR="002F4B53" w:rsidRPr="00B463F6" w:rsidRDefault="002F4B53" w:rsidP="002F4B53">
      <w:pPr>
        <w:pStyle w:val="Odstavecseseznamem"/>
        <w:spacing w:after="0" w:line="240" w:lineRule="auto"/>
        <w:contextualSpacing w:val="0"/>
        <w:jc w:val="center"/>
        <w:rPr>
          <w:rFonts w:cs="Arial"/>
          <w:szCs w:val="22"/>
        </w:rPr>
      </w:pPr>
    </w:p>
    <w:p w14:paraId="0959AAF6" w14:textId="77777777" w:rsidR="00A845E6" w:rsidRPr="00B463F6" w:rsidRDefault="00C56067" w:rsidP="00526854">
      <w:pPr>
        <w:pStyle w:val="TSTextlnkuslovan"/>
        <w:numPr>
          <w:ilvl w:val="1"/>
          <w:numId w:val="2"/>
        </w:numPr>
        <w:jc w:val="both"/>
        <w:rPr>
          <w:rFonts w:cs="Arial"/>
          <w:bCs/>
          <w:szCs w:val="22"/>
          <w:lang w:val="cs-CZ"/>
        </w:rPr>
      </w:pPr>
      <w:bookmarkStart w:id="11" w:name="_Ref376455280"/>
      <w:r w:rsidRPr="00B463F6">
        <w:rPr>
          <w:rFonts w:cs="Arial"/>
          <w:bCs/>
          <w:szCs w:val="22"/>
        </w:rPr>
        <w:t xml:space="preserve">Odměna </w:t>
      </w:r>
      <w:r w:rsidR="00A845E6" w:rsidRPr="00B463F6">
        <w:rPr>
          <w:rFonts w:cs="Arial"/>
          <w:bCs/>
          <w:szCs w:val="22"/>
        </w:rPr>
        <w:t xml:space="preserve">za </w:t>
      </w:r>
      <w:r w:rsidR="009C7D52" w:rsidRPr="00B463F6">
        <w:rPr>
          <w:rFonts w:cs="Arial"/>
          <w:bCs/>
          <w:szCs w:val="22"/>
        </w:rPr>
        <w:t xml:space="preserve">provedení </w:t>
      </w:r>
      <w:r w:rsidR="00DE290D" w:rsidRPr="00B463F6">
        <w:rPr>
          <w:rFonts w:cs="Arial"/>
          <w:bCs/>
          <w:szCs w:val="22"/>
          <w:lang w:val="cs-CZ"/>
        </w:rPr>
        <w:t xml:space="preserve">činnosti </w:t>
      </w:r>
      <w:r w:rsidR="0081548B" w:rsidRPr="00B463F6">
        <w:rPr>
          <w:rFonts w:cs="Arial"/>
          <w:bCs/>
          <w:szCs w:val="22"/>
          <w:lang w:val="cs-CZ"/>
        </w:rPr>
        <w:t>koordinátora BOZP</w:t>
      </w:r>
      <w:r w:rsidR="00A845E6" w:rsidRPr="00B463F6">
        <w:rPr>
          <w:rFonts w:cs="Arial"/>
          <w:bCs/>
          <w:szCs w:val="22"/>
        </w:rPr>
        <w:t xml:space="preserve"> je </w:t>
      </w:r>
      <w:r w:rsidR="00C703E1" w:rsidRPr="00B463F6">
        <w:rPr>
          <w:rFonts w:cs="Arial"/>
          <w:bCs/>
          <w:szCs w:val="22"/>
        </w:rPr>
        <w:t>stanovena</w:t>
      </w:r>
      <w:r w:rsidR="00C703E1" w:rsidRPr="00B463F6">
        <w:rPr>
          <w:rFonts w:cs="Arial"/>
          <w:szCs w:val="22"/>
        </w:rPr>
        <w:t xml:space="preserve"> </w:t>
      </w:r>
      <w:r w:rsidR="00A845E6" w:rsidRPr="00B463F6">
        <w:rPr>
          <w:rFonts w:cs="Arial"/>
          <w:szCs w:val="22"/>
        </w:rPr>
        <w:t>dohodou smluvních stran</w:t>
      </w:r>
      <w:r w:rsidR="00C03EF2" w:rsidRPr="00B463F6">
        <w:rPr>
          <w:rFonts w:cs="Arial"/>
          <w:szCs w:val="22"/>
        </w:rPr>
        <w:t xml:space="preserve"> a činí </w:t>
      </w:r>
      <w:r w:rsidR="00C03EF2" w:rsidRPr="00B463F6">
        <w:rPr>
          <w:rFonts w:cs="Arial"/>
          <w:b/>
          <w:szCs w:val="22"/>
          <w:highlight w:val="yellow"/>
          <w:lang w:val="en-US"/>
        </w:rPr>
        <w:t>[DOPLNIT]</w:t>
      </w:r>
      <w:r w:rsidR="00A845E6" w:rsidRPr="00B463F6">
        <w:rPr>
          <w:rFonts w:cs="Arial"/>
          <w:szCs w:val="22"/>
        </w:rPr>
        <w:t>,-</w:t>
      </w:r>
      <w:r w:rsidR="00053E0D" w:rsidRPr="00B463F6">
        <w:rPr>
          <w:rFonts w:cs="Arial"/>
          <w:szCs w:val="22"/>
          <w:lang w:val="cs-CZ"/>
        </w:rPr>
        <w:t>-</w:t>
      </w:r>
      <w:r w:rsidR="00C03EF2" w:rsidRPr="00B463F6">
        <w:rPr>
          <w:rFonts w:cs="Arial"/>
          <w:szCs w:val="22"/>
        </w:rPr>
        <w:t xml:space="preserve"> Kč bez DPH, tj. </w:t>
      </w:r>
      <w:r w:rsidR="00C03EF2" w:rsidRPr="00B463F6">
        <w:rPr>
          <w:rFonts w:cs="Arial"/>
          <w:b/>
          <w:szCs w:val="22"/>
          <w:highlight w:val="yellow"/>
          <w:lang w:val="en-US"/>
        </w:rPr>
        <w:t>[DOPLNIT</w:t>
      </w:r>
      <w:proofErr w:type="gramStart"/>
      <w:r w:rsidR="00C03EF2" w:rsidRPr="00B463F6">
        <w:rPr>
          <w:rFonts w:cs="Arial"/>
          <w:b/>
          <w:szCs w:val="22"/>
          <w:highlight w:val="yellow"/>
          <w:lang w:val="en-US"/>
        </w:rPr>
        <w:t>]</w:t>
      </w:r>
      <w:r w:rsidR="00053E0D" w:rsidRPr="00B463F6">
        <w:rPr>
          <w:rFonts w:cs="Arial"/>
          <w:szCs w:val="22"/>
          <w:lang w:val="cs-CZ"/>
        </w:rPr>
        <w:t>,--</w:t>
      </w:r>
      <w:proofErr w:type="gramEnd"/>
      <w:r w:rsidR="00A845E6" w:rsidRPr="00B463F6">
        <w:rPr>
          <w:rFonts w:cs="Arial"/>
          <w:szCs w:val="22"/>
        </w:rPr>
        <w:t xml:space="preserve"> </w:t>
      </w:r>
      <w:r w:rsidR="00053E0D" w:rsidRPr="00B463F6">
        <w:rPr>
          <w:rFonts w:cs="Arial"/>
          <w:szCs w:val="22"/>
          <w:lang w:val="cs-CZ"/>
        </w:rPr>
        <w:t>včetně</w:t>
      </w:r>
      <w:r w:rsidR="00A845E6" w:rsidRPr="00B463F6">
        <w:rPr>
          <w:rFonts w:cs="Arial"/>
          <w:szCs w:val="22"/>
        </w:rPr>
        <w:t> DPH.</w:t>
      </w:r>
      <w:bookmarkEnd w:id="11"/>
      <w:r w:rsidR="00494C78" w:rsidRPr="00B463F6">
        <w:rPr>
          <w:rFonts w:cs="Arial"/>
          <w:bCs/>
          <w:szCs w:val="22"/>
        </w:rPr>
        <w:t xml:space="preserve"> Tato </w:t>
      </w:r>
      <w:r w:rsidRPr="00B463F6">
        <w:rPr>
          <w:rFonts w:cs="Arial"/>
          <w:bCs/>
          <w:szCs w:val="22"/>
        </w:rPr>
        <w:t xml:space="preserve">odměna </w:t>
      </w:r>
      <w:r w:rsidR="00494C78" w:rsidRPr="00B463F6">
        <w:rPr>
          <w:rFonts w:cs="Arial"/>
          <w:bCs/>
          <w:szCs w:val="22"/>
        </w:rPr>
        <w:t>zahrnuje veškeré náklady spojené s</w:t>
      </w:r>
      <w:r w:rsidR="00DE290D" w:rsidRPr="00B463F6">
        <w:rPr>
          <w:rFonts w:cs="Arial"/>
          <w:bCs/>
          <w:szCs w:val="22"/>
        </w:rPr>
        <w:t> </w:t>
      </w:r>
      <w:proofErr w:type="spellStart"/>
      <w:r w:rsidR="00494C78" w:rsidRPr="00B463F6">
        <w:rPr>
          <w:rFonts w:cs="Arial"/>
          <w:bCs/>
          <w:szCs w:val="22"/>
        </w:rPr>
        <w:t>provedením</w:t>
      </w:r>
      <w:r w:rsidR="00DE290D" w:rsidRPr="00B463F6">
        <w:rPr>
          <w:rFonts w:cs="Arial"/>
          <w:bCs/>
          <w:szCs w:val="22"/>
          <w:lang w:val="cs-CZ"/>
        </w:rPr>
        <w:t>jeho</w:t>
      </w:r>
      <w:proofErr w:type="spellEnd"/>
      <w:r w:rsidR="00DE290D" w:rsidRPr="00B463F6">
        <w:rPr>
          <w:rFonts w:cs="Arial"/>
          <w:bCs/>
          <w:szCs w:val="22"/>
          <w:lang w:val="cs-CZ"/>
        </w:rPr>
        <w:t xml:space="preserve"> činností</w:t>
      </w:r>
      <w:r w:rsidR="00494C78" w:rsidRPr="00B463F6">
        <w:rPr>
          <w:rFonts w:cs="Arial"/>
          <w:bCs/>
          <w:szCs w:val="22"/>
        </w:rPr>
        <w:t>, a to i</w:t>
      </w:r>
      <w:r w:rsidR="00EA5B69" w:rsidRPr="00B463F6">
        <w:rPr>
          <w:rFonts w:cs="Arial"/>
          <w:bCs/>
          <w:szCs w:val="22"/>
          <w:lang w:val="cs-CZ"/>
        </w:rPr>
        <w:t> </w:t>
      </w:r>
      <w:r w:rsidR="00494C78" w:rsidRPr="00B463F6">
        <w:rPr>
          <w:rFonts w:cs="Arial"/>
          <w:bCs/>
          <w:szCs w:val="22"/>
        </w:rPr>
        <w:t>hotové výdaje</w:t>
      </w:r>
      <w:r w:rsidR="00676B88" w:rsidRPr="00B463F6">
        <w:rPr>
          <w:rFonts w:cs="Arial"/>
          <w:bCs/>
          <w:szCs w:val="22"/>
        </w:rPr>
        <w:t xml:space="preserve"> účelně vynaložené</w:t>
      </w:r>
      <w:r w:rsidR="00494C78" w:rsidRPr="00B463F6">
        <w:rPr>
          <w:rFonts w:cs="Arial"/>
          <w:bCs/>
          <w:szCs w:val="22"/>
        </w:rPr>
        <w:t xml:space="preserve">. </w:t>
      </w:r>
    </w:p>
    <w:tbl>
      <w:tblPr>
        <w:tblW w:w="0" w:type="auto"/>
        <w:tblInd w:w="7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108"/>
        <w:gridCol w:w="1931"/>
        <w:gridCol w:w="1929"/>
        <w:gridCol w:w="1902"/>
      </w:tblGrid>
      <w:tr w:rsidR="00295D14" w:rsidRPr="003433B2" w14:paraId="2FD300A9" w14:textId="77777777" w:rsidTr="00654EF2">
        <w:tc>
          <w:tcPr>
            <w:tcW w:w="3108" w:type="dxa"/>
            <w:tcBorders>
              <w:top w:val="double" w:sz="4" w:space="0" w:color="auto"/>
              <w:bottom w:val="double" w:sz="4" w:space="0" w:color="auto"/>
              <w:right w:val="double" w:sz="4" w:space="0" w:color="auto"/>
            </w:tcBorders>
          </w:tcPr>
          <w:p w14:paraId="1463BAF7" w14:textId="77777777" w:rsidR="00295D14" w:rsidRPr="00DF2D77" w:rsidRDefault="00295D14" w:rsidP="00654EF2">
            <w:pPr>
              <w:pStyle w:val="TSTextlnkuslovan"/>
              <w:jc w:val="both"/>
              <w:rPr>
                <w:rFonts w:cs="Arial"/>
                <w:szCs w:val="22"/>
                <w:lang w:val="cs-CZ"/>
              </w:rPr>
            </w:pPr>
          </w:p>
        </w:tc>
        <w:tc>
          <w:tcPr>
            <w:tcW w:w="1931" w:type="dxa"/>
            <w:tcBorders>
              <w:top w:val="double" w:sz="4" w:space="0" w:color="auto"/>
              <w:left w:val="double" w:sz="4" w:space="0" w:color="auto"/>
              <w:bottom w:val="double" w:sz="4" w:space="0" w:color="auto"/>
            </w:tcBorders>
            <w:vAlign w:val="center"/>
          </w:tcPr>
          <w:p w14:paraId="510854AB" w14:textId="77777777" w:rsidR="00295D14" w:rsidRPr="00DF2D77" w:rsidRDefault="00295D14" w:rsidP="00654EF2">
            <w:pPr>
              <w:pStyle w:val="TSTextlnkuslovan"/>
              <w:jc w:val="center"/>
              <w:rPr>
                <w:rFonts w:cs="Arial"/>
                <w:szCs w:val="22"/>
                <w:lang w:val="cs-CZ"/>
              </w:rPr>
            </w:pPr>
            <w:r w:rsidRPr="00DF2D77">
              <w:rPr>
                <w:rFonts w:cs="Arial"/>
                <w:szCs w:val="22"/>
                <w:lang w:val="cs-CZ"/>
              </w:rPr>
              <w:t>Cena bez DPH</w:t>
            </w:r>
          </w:p>
        </w:tc>
        <w:tc>
          <w:tcPr>
            <w:tcW w:w="1929" w:type="dxa"/>
            <w:tcBorders>
              <w:top w:val="double" w:sz="4" w:space="0" w:color="auto"/>
              <w:bottom w:val="double" w:sz="4" w:space="0" w:color="auto"/>
            </w:tcBorders>
            <w:vAlign w:val="center"/>
          </w:tcPr>
          <w:p w14:paraId="47A51424" w14:textId="77777777" w:rsidR="00295D14" w:rsidRPr="00DF2D77" w:rsidRDefault="00295D14" w:rsidP="00654EF2">
            <w:pPr>
              <w:pStyle w:val="TSTextlnkuslovan"/>
              <w:jc w:val="center"/>
              <w:rPr>
                <w:rFonts w:cs="Arial"/>
                <w:szCs w:val="22"/>
                <w:lang w:val="cs-CZ"/>
              </w:rPr>
            </w:pPr>
            <w:r w:rsidRPr="00DF2D77">
              <w:rPr>
                <w:rFonts w:cs="Arial"/>
                <w:szCs w:val="22"/>
                <w:lang w:val="cs-CZ"/>
              </w:rPr>
              <w:t xml:space="preserve">DPH </w:t>
            </w:r>
            <w:proofErr w:type="gramStart"/>
            <w:r>
              <w:rPr>
                <w:rFonts w:cs="Arial"/>
                <w:szCs w:val="22"/>
                <w:lang w:val="cs-CZ"/>
              </w:rPr>
              <w:t>21</w:t>
            </w:r>
            <w:r w:rsidRPr="00DF2D77">
              <w:rPr>
                <w:rFonts w:cs="Arial"/>
                <w:szCs w:val="22"/>
                <w:lang w:val="cs-CZ"/>
              </w:rPr>
              <w:t>%</w:t>
            </w:r>
            <w:proofErr w:type="gramEnd"/>
          </w:p>
        </w:tc>
        <w:tc>
          <w:tcPr>
            <w:tcW w:w="1902" w:type="dxa"/>
            <w:tcBorders>
              <w:top w:val="double" w:sz="4" w:space="0" w:color="auto"/>
              <w:bottom w:val="double" w:sz="4" w:space="0" w:color="auto"/>
            </w:tcBorders>
            <w:vAlign w:val="center"/>
          </w:tcPr>
          <w:p w14:paraId="230271C3" w14:textId="77777777" w:rsidR="00295D14" w:rsidRPr="00DF2D77" w:rsidRDefault="00295D14" w:rsidP="00654EF2">
            <w:pPr>
              <w:pStyle w:val="TSTextlnkuslovan"/>
              <w:jc w:val="center"/>
              <w:rPr>
                <w:rFonts w:cs="Arial"/>
                <w:szCs w:val="22"/>
                <w:lang w:val="cs-CZ"/>
              </w:rPr>
            </w:pPr>
            <w:r w:rsidRPr="00DF2D77">
              <w:rPr>
                <w:rFonts w:cs="Arial"/>
                <w:szCs w:val="22"/>
                <w:lang w:val="cs-CZ"/>
              </w:rPr>
              <w:t>Cena včetně DPH</w:t>
            </w:r>
          </w:p>
        </w:tc>
      </w:tr>
      <w:tr w:rsidR="00295D14" w:rsidRPr="003433B2" w14:paraId="4FFD9D91" w14:textId="77777777" w:rsidTr="00654EF2">
        <w:trPr>
          <w:trHeight w:val="567"/>
        </w:trPr>
        <w:tc>
          <w:tcPr>
            <w:tcW w:w="3108" w:type="dxa"/>
            <w:tcBorders>
              <w:top w:val="double" w:sz="4" w:space="0" w:color="auto"/>
              <w:bottom w:val="single" w:sz="4" w:space="0" w:color="auto"/>
              <w:right w:val="single" w:sz="4" w:space="0" w:color="auto"/>
            </w:tcBorders>
            <w:vAlign w:val="center"/>
          </w:tcPr>
          <w:p w14:paraId="4CCD1D6C" w14:textId="77777777" w:rsidR="00295D14" w:rsidRPr="00DF2D77" w:rsidRDefault="00295D14" w:rsidP="00654EF2">
            <w:pPr>
              <w:pStyle w:val="TSTextlnkuslovan"/>
              <w:spacing w:after="0" w:line="240" w:lineRule="auto"/>
              <w:rPr>
                <w:rFonts w:cs="Arial"/>
                <w:szCs w:val="22"/>
                <w:lang w:val="cs-CZ"/>
              </w:rPr>
            </w:pPr>
            <w:r>
              <w:rPr>
                <w:rFonts w:cs="Arial"/>
                <w:szCs w:val="22"/>
                <w:lang w:val="cs-CZ"/>
              </w:rPr>
              <w:t>Poldr č. 4</w:t>
            </w:r>
          </w:p>
        </w:tc>
        <w:tc>
          <w:tcPr>
            <w:tcW w:w="1931" w:type="dxa"/>
            <w:tcBorders>
              <w:top w:val="double" w:sz="4" w:space="0" w:color="auto"/>
              <w:left w:val="single" w:sz="4" w:space="0" w:color="auto"/>
              <w:bottom w:val="single" w:sz="4" w:space="0" w:color="auto"/>
              <w:right w:val="single" w:sz="4" w:space="0" w:color="auto"/>
            </w:tcBorders>
            <w:vAlign w:val="center"/>
          </w:tcPr>
          <w:p w14:paraId="73EEA3C1" w14:textId="77777777" w:rsidR="00295D14" w:rsidRPr="00DF2D77" w:rsidRDefault="00295D14" w:rsidP="00654EF2">
            <w:pPr>
              <w:pStyle w:val="TSTextlnkuslovan"/>
              <w:rPr>
                <w:rFonts w:cs="Arial"/>
                <w:szCs w:val="22"/>
                <w:lang w:val="cs-CZ"/>
              </w:rPr>
            </w:pPr>
          </w:p>
        </w:tc>
        <w:tc>
          <w:tcPr>
            <w:tcW w:w="1929" w:type="dxa"/>
            <w:tcBorders>
              <w:top w:val="double" w:sz="4" w:space="0" w:color="auto"/>
              <w:left w:val="single" w:sz="4" w:space="0" w:color="auto"/>
              <w:bottom w:val="single" w:sz="4" w:space="0" w:color="auto"/>
              <w:right w:val="single" w:sz="4" w:space="0" w:color="auto"/>
            </w:tcBorders>
          </w:tcPr>
          <w:p w14:paraId="250D160E" w14:textId="77777777" w:rsidR="00295D14" w:rsidRPr="00DF2D77" w:rsidRDefault="00295D14" w:rsidP="00654EF2">
            <w:pPr>
              <w:pStyle w:val="TSTextlnkuslovan"/>
              <w:jc w:val="both"/>
              <w:rPr>
                <w:rFonts w:cs="Arial"/>
                <w:szCs w:val="22"/>
                <w:lang w:val="cs-CZ"/>
              </w:rPr>
            </w:pPr>
          </w:p>
        </w:tc>
        <w:tc>
          <w:tcPr>
            <w:tcW w:w="1902" w:type="dxa"/>
            <w:tcBorders>
              <w:top w:val="double" w:sz="4" w:space="0" w:color="auto"/>
              <w:left w:val="single" w:sz="4" w:space="0" w:color="auto"/>
              <w:bottom w:val="single" w:sz="4" w:space="0" w:color="auto"/>
            </w:tcBorders>
          </w:tcPr>
          <w:p w14:paraId="0213E324" w14:textId="77777777" w:rsidR="00295D14" w:rsidRPr="00DF2D77" w:rsidRDefault="00295D14" w:rsidP="00654EF2">
            <w:pPr>
              <w:pStyle w:val="TSTextlnkuslovan"/>
              <w:jc w:val="both"/>
              <w:rPr>
                <w:rFonts w:cs="Arial"/>
                <w:szCs w:val="22"/>
                <w:lang w:val="cs-CZ"/>
              </w:rPr>
            </w:pPr>
          </w:p>
        </w:tc>
      </w:tr>
      <w:tr w:rsidR="00295D14" w:rsidRPr="003433B2" w14:paraId="18413139" w14:textId="77777777" w:rsidTr="00654EF2">
        <w:trPr>
          <w:trHeight w:val="567"/>
        </w:trPr>
        <w:tc>
          <w:tcPr>
            <w:tcW w:w="3108" w:type="dxa"/>
            <w:tcBorders>
              <w:top w:val="single" w:sz="4" w:space="0" w:color="auto"/>
              <w:bottom w:val="double" w:sz="4" w:space="0" w:color="auto"/>
              <w:right w:val="single" w:sz="4" w:space="0" w:color="auto"/>
            </w:tcBorders>
            <w:vAlign w:val="center"/>
          </w:tcPr>
          <w:p w14:paraId="4F929413" w14:textId="77777777" w:rsidR="00295D14" w:rsidRPr="00DF2D77" w:rsidRDefault="00295D14" w:rsidP="00654EF2">
            <w:pPr>
              <w:pStyle w:val="TSTextlnkuslovan"/>
              <w:spacing w:after="0" w:line="240" w:lineRule="auto"/>
              <w:rPr>
                <w:rFonts w:cs="Arial"/>
                <w:szCs w:val="22"/>
                <w:lang w:val="cs-CZ"/>
              </w:rPr>
            </w:pPr>
            <w:r>
              <w:rPr>
                <w:rFonts w:cs="Arial"/>
                <w:szCs w:val="22"/>
                <w:lang w:val="cs-CZ"/>
              </w:rPr>
              <w:t>Ostatní objekty</w:t>
            </w:r>
          </w:p>
        </w:tc>
        <w:tc>
          <w:tcPr>
            <w:tcW w:w="1931" w:type="dxa"/>
            <w:tcBorders>
              <w:top w:val="single" w:sz="4" w:space="0" w:color="auto"/>
              <w:left w:val="single" w:sz="4" w:space="0" w:color="auto"/>
              <w:bottom w:val="double" w:sz="4" w:space="0" w:color="auto"/>
              <w:right w:val="single" w:sz="4" w:space="0" w:color="auto"/>
            </w:tcBorders>
            <w:vAlign w:val="center"/>
          </w:tcPr>
          <w:p w14:paraId="454789EC" w14:textId="77777777" w:rsidR="00295D14" w:rsidRPr="00DF2D77" w:rsidRDefault="00295D14" w:rsidP="00654EF2">
            <w:pPr>
              <w:pStyle w:val="TSTextlnkuslovan"/>
              <w:rPr>
                <w:rFonts w:cs="Arial"/>
                <w:szCs w:val="22"/>
                <w:lang w:val="cs-CZ"/>
              </w:rPr>
            </w:pPr>
          </w:p>
        </w:tc>
        <w:tc>
          <w:tcPr>
            <w:tcW w:w="1929" w:type="dxa"/>
            <w:tcBorders>
              <w:top w:val="single" w:sz="4" w:space="0" w:color="auto"/>
              <w:left w:val="single" w:sz="4" w:space="0" w:color="auto"/>
              <w:bottom w:val="double" w:sz="4" w:space="0" w:color="auto"/>
              <w:right w:val="single" w:sz="4" w:space="0" w:color="auto"/>
            </w:tcBorders>
          </w:tcPr>
          <w:p w14:paraId="64830796" w14:textId="77777777" w:rsidR="00295D14" w:rsidRPr="00DF2D77" w:rsidRDefault="00295D14" w:rsidP="00654EF2">
            <w:pPr>
              <w:pStyle w:val="TSTextlnkuslovan"/>
              <w:jc w:val="both"/>
              <w:rPr>
                <w:rFonts w:cs="Arial"/>
                <w:szCs w:val="22"/>
                <w:lang w:val="cs-CZ"/>
              </w:rPr>
            </w:pPr>
          </w:p>
        </w:tc>
        <w:tc>
          <w:tcPr>
            <w:tcW w:w="1902" w:type="dxa"/>
            <w:tcBorders>
              <w:top w:val="single" w:sz="4" w:space="0" w:color="auto"/>
              <w:left w:val="single" w:sz="4" w:space="0" w:color="auto"/>
              <w:bottom w:val="double" w:sz="4" w:space="0" w:color="auto"/>
            </w:tcBorders>
          </w:tcPr>
          <w:p w14:paraId="11C6F211" w14:textId="77777777" w:rsidR="00295D14" w:rsidRPr="00DF2D77" w:rsidRDefault="00295D14" w:rsidP="00654EF2">
            <w:pPr>
              <w:pStyle w:val="TSTextlnkuslovan"/>
              <w:jc w:val="both"/>
              <w:rPr>
                <w:rFonts w:cs="Arial"/>
                <w:szCs w:val="22"/>
                <w:lang w:val="cs-CZ"/>
              </w:rPr>
            </w:pPr>
          </w:p>
        </w:tc>
      </w:tr>
      <w:tr w:rsidR="00295D14" w:rsidRPr="003433B2" w14:paraId="73208E28" w14:textId="77777777" w:rsidTr="00654EF2">
        <w:trPr>
          <w:trHeight w:val="567"/>
        </w:trPr>
        <w:tc>
          <w:tcPr>
            <w:tcW w:w="3108" w:type="dxa"/>
            <w:tcBorders>
              <w:bottom w:val="double" w:sz="4" w:space="0" w:color="auto"/>
              <w:right w:val="double" w:sz="4" w:space="0" w:color="auto"/>
            </w:tcBorders>
            <w:vAlign w:val="center"/>
          </w:tcPr>
          <w:p w14:paraId="180A1048" w14:textId="77777777" w:rsidR="00295D14" w:rsidRPr="00DF2D77" w:rsidRDefault="00295D14" w:rsidP="00654EF2">
            <w:pPr>
              <w:pStyle w:val="TSTextlnkuslovan"/>
              <w:spacing w:after="0" w:line="240" w:lineRule="auto"/>
              <w:rPr>
                <w:rFonts w:cs="Arial"/>
                <w:szCs w:val="22"/>
                <w:lang w:val="cs-CZ"/>
              </w:rPr>
            </w:pPr>
            <w:r w:rsidRPr="00DF2D77">
              <w:rPr>
                <w:rFonts w:cs="Arial"/>
                <w:b/>
                <w:szCs w:val="22"/>
                <w:lang w:val="cs-CZ"/>
              </w:rPr>
              <w:t>Celková cena</w:t>
            </w:r>
          </w:p>
        </w:tc>
        <w:tc>
          <w:tcPr>
            <w:tcW w:w="1931" w:type="dxa"/>
            <w:tcBorders>
              <w:left w:val="double" w:sz="4" w:space="0" w:color="auto"/>
              <w:bottom w:val="double" w:sz="4" w:space="0" w:color="auto"/>
            </w:tcBorders>
            <w:vAlign w:val="center"/>
          </w:tcPr>
          <w:p w14:paraId="551F52F3" w14:textId="77777777" w:rsidR="00295D14" w:rsidRPr="00DF2D77" w:rsidRDefault="00295D14" w:rsidP="00654EF2">
            <w:pPr>
              <w:pStyle w:val="TSTextlnkuslovan"/>
              <w:rPr>
                <w:rFonts w:cs="Arial"/>
                <w:szCs w:val="22"/>
                <w:lang w:val="cs-CZ"/>
              </w:rPr>
            </w:pPr>
          </w:p>
        </w:tc>
        <w:tc>
          <w:tcPr>
            <w:tcW w:w="1929" w:type="dxa"/>
            <w:tcBorders>
              <w:bottom w:val="double" w:sz="4" w:space="0" w:color="auto"/>
            </w:tcBorders>
          </w:tcPr>
          <w:p w14:paraId="2DBE2858" w14:textId="77777777" w:rsidR="00295D14" w:rsidRPr="00DF2D77" w:rsidRDefault="00295D14" w:rsidP="00654EF2">
            <w:pPr>
              <w:pStyle w:val="TSTextlnkuslovan"/>
              <w:jc w:val="both"/>
              <w:rPr>
                <w:rFonts w:cs="Arial"/>
                <w:szCs w:val="22"/>
                <w:lang w:val="cs-CZ"/>
              </w:rPr>
            </w:pPr>
          </w:p>
        </w:tc>
        <w:tc>
          <w:tcPr>
            <w:tcW w:w="1902" w:type="dxa"/>
            <w:tcBorders>
              <w:bottom w:val="double" w:sz="4" w:space="0" w:color="auto"/>
            </w:tcBorders>
          </w:tcPr>
          <w:p w14:paraId="731E794E" w14:textId="77777777" w:rsidR="00295D14" w:rsidRPr="00DF2D77" w:rsidRDefault="00295D14" w:rsidP="00654EF2">
            <w:pPr>
              <w:pStyle w:val="TSTextlnkuslovan"/>
              <w:jc w:val="both"/>
              <w:rPr>
                <w:rFonts w:cs="Arial"/>
                <w:szCs w:val="22"/>
                <w:lang w:val="cs-CZ"/>
              </w:rPr>
            </w:pPr>
          </w:p>
        </w:tc>
      </w:tr>
    </w:tbl>
    <w:p w14:paraId="4DD8811D" w14:textId="77777777" w:rsidR="0096683C" w:rsidRPr="00B463F6" w:rsidRDefault="0096683C" w:rsidP="0096683C">
      <w:pPr>
        <w:pStyle w:val="TSTextlnkuslovan"/>
        <w:ind w:left="737"/>
        <w:jc w:val="both"/>
        <w:rPr>
          <w:rFonts w:cs="Arial"/>
          <w:szCs w:val="22"/>
          <w:lang w:val="cs-CZ"/>
        </w:rPr>
      </w:pPr>
    </w:p>
    <w:p w14:paraId="05DE1213" w14:textId="5177D782" w:rsidR="00E953AF" w:rsidRPr="00B463F6" w:rsidRDefault="00E953AF" w:rsidP="00526854">
      <w:pPr>
        <w:pStyle w:val="TSTextlnkuslovan"/>
        <w:numPr>
          <w:ilvl w:val="1"/>
          <w:numId w:val="2"/>
        </w:numPr>
        <w:spacing w:after="0" w:line="240" w:lineRule="auto"/>
        <w:jc w:val="both"/>
        <w:rPr>
          <w:rFonts w:cs="Arial"/>
          <w:szCs w:val="22"/>
        </w:rPr>
      </w:pPr>
      <w:r w:rsidRPr="00B463F6">
        <w:rPr>
          <w:rFonts w:cs="Arial"/>
          <w:szCs w:val="22"/>
        </w:rPr>
        <w:t xml:space="preserve">Podkladem </w:t>
      </w:r>
      <w:r w:rsidR="00C56067" w:rsidRPr="00B463F6">
        <w:rPr>
          <w:rFonts w:cs="Arial"/>
          <w:szCs w:val="22"/>
        </w:rPr>
        <w:t xml:space="preserve">pro úhradu </w:t>
      </w:r>
      <w:r w:rsidR="00C56067" w:rsidRPr="00B463F6">
        <w:rPr>
          <w:rFonts w:cs="Arial"/>
          <w:bCs/>
          <w:szCs w:val="22"/>
        </w:rPr>
        <w:t xml:space="preserve">odměny </w:t>
      </w:r>
      <w:r w:rsidR="0002583F" w:rsidRPr="00B463F6">
        <w:rPr>
          <w:rFonts w:cs="Arial"/>
          <w:bCs/>
          <w:szCs w:val="22"/>
        </w:rPr>
        <w:t>za provedení</w:t>
      </w:r>
      <w:r w:rsidR="0002583F" w:rsidRPr="00B463F6">
        <w:rPr>
          <w:rFonts w:cs="Arial"/>
          <w:szCs w:val="22"/>
        </w:rPr>
        <w:t xml:space="preserve"> </w:t>
      </w:r>
      <w:r w:rsidR="00DE290D" w:rsidRPr="00B463F6">
        <w:rPr>
          <w:rFonts w:cs="Arial"/>
          <w:szCs w:val="22"/>
          <w:lang w:val="cs-CZ"/>
        </w:rPr>
        <w:t xml:space="preserve">činnosti </w:t>
      </w:r>
      <w:r w:rsidR="0081548B" w:rsidRPr="00B463F6">
        <w:rPr>
          <w:rFonts w:cs="Arial"/>
          <w:szCs w:val="22"/>
          <w:lang w:val="cs-CZ"/>
        </w:rPr>
        <w:t xml:space="preserve">koordinátora BOZP </w:t>
      </w:r>
      <w:r w:rsidRPr="00B463F6">
        <w:rPr>
          <w:rFonts w:cs="Arial"/>
          <w:szCs w:val="22"/>
        </w:rPr>
        <w:t>bud</w:t>
      </w:r>
      <w:r w:rsidR="00295D14">
        <w:rPr>
          <w:rFonts w:cs="Arial"/>
          <w:szCs w:val="22"/>
          <w:lang w:val="cs-CZ"/>
        </w:rPr>
        <w:t>ou dvě samostatné</w:t>
      </w:r>
      <w:r w:rsidRPr="00B463F6">
        <w:rPr>
          <w:rFonts w:cs="Arial"/>
          <w:szCs w:val="22"/>
        </w:rPr>
        <w:t xml:space="preserve"> faktur</w:t>
      </w:r>
      <w:r w:rsidR="00295D14">
        <w:rPr>
          <w:rFonts w:cs="Arial"/>
          <w:szCs w:val="22"/>
          <w:lang w:val="cs-CZ"/>
        </w:rPr>
        <w:t>y</w:t>
      </w:r>
      <w:r w:rsidRPr="00B463F6">
        <w:rPr>
          <w:rFonts w:cs="Arial"/>
          <w:szCs w:val="22"/>
        </w:rPr>
        <w:t xml:space="preserve"> vyhotoven</w:t>
      </w:r>
      <w:r w:rsidR="00295D14">
        <w:rPr>
          <w:rFonts w:cs="Arial"/>
          <w:szCs w:val="22"/>
          <w:lang w:val="cs-CZ"/>
        </w:rPr>
        <w:t>é</w:t>
      </w:r>
      <w:r w:rsidRPr="00B463F6">
        <w:rPr>
          <w:rFonts w:cs="Arial"/>
          <w:szCs w:val="22"/>
        </w:rPr>
        <w:t xml:space="preserve"> </w:t>
      </w:r>
      <w:r w:rsidR="0096051C" w:rsidRPr="00B463F6">
        <w:rPr>
          <w:rFonts w:cs="Arial"/>
          <w:bCs/>
          <w:szCs w:val="22"/>
        </w:rPr>
        <w:t>příkazníkem</w:t>
      </w:r>
      <w:r w:rsidR="00F908A7" w:rsidRPr="00B463F6">
        <w:rPr>
          <w:rFonts w:cs="Arial"/>
          <w:bCs/>
          <w:szCs w:val="22"/>
          <w:lang w:val="cs-CZ"/>
        </w:rPr>
        <w:t xml:space="preserve"> </w:t>
      </w:r>
      <w:r w:rsidRPr="00B463F6">
        <w:rPr>
          <w:rFonts w:cs="Arial"/>
          <w:szCs w:val="22"/>
        </w:rPr>
        <w:t>po</w:t>
      </w:r>
      <w:r w:rsidR="00F908A7" w:rsidRPr="00B463F6">
        <w:rPr>
          <w:rFonts w:cs="Arial"/>
          <w:szCs w:val="22"/>
          <w:lang w:val="cs-CZ"/>
        </w:rPr>
        <w:t xml:space="preserve"> </w:t>
      </w:r>
      <w:r w:rsidRPr="00B463F6">
        <w:rPr>
          <w:rFonts w:cs="Arial"/>
          <w:szCs w:val="22"/>
        </w:rPr>
        <w:t>splnění</w:t>
      </w:r>
      <w:r w:rsidR="00F908A7" w:rsidRPr="00B463F6">
        <w:rPr>
          <w:rFonts w:cs="Arial"/>
          <w:szCs w:val="22"/>
          <w:lang w:val="cs-CZ"/>
        </w:rPr>
        <w:t xml:space="preserve"> </w:t>
      </w:r>
      <w:r w:rsidRPr="00B463F6">
        <w:rPr>
          <w:rFonts w:cs="Arial"/>
          <w:szCs w:val="22"/>
        </w:rPr>
        <w:t>předmětu</w:t>
      </w:r>
      <w:r w:rsidR="00F908A7" w:rsidRPr="00B463F6">
        <w:rPr>
          <w:rFonts w:cs="Arial"/>
          <w:szCs w:val="22"/>
          <w:lang w:val="cs-CZ"/>
        </w:rPr>
        <w:t xml:space="preserve"> </w:t>
      </w:r>
      <w:r w:rsidRPr="00B463F6">
        <w:rPr>
          <w:rFonts w:cs="Arial"/>
          <w:szCs w:val="22"/>
        </w:rPr>
        <w:t>smlouvy.</w:t>
      </w:r>
      <w:r w:rsidR="00F908A7" w:rsidRPr="00B463F6">
        <w:rPr>
          <w:rFonts w:cs="Arial"/>
          <w:szCs w:val="22"/>
          <w:lang w:val="cs-CZ"/>
        </w:rPr>
        <w:t xml:space="preserve"> </w:t>
      </w:r>
      <w:r w:rsidRPr="00B463F6">
        <w:rPr>
          <w:rFonts w:cs="Arial"/>
          <w:szCs w:val="22"/>
        </w:rPr>
        <w:t>Splatnost</w:t>
      </w:r>
      <w:r w:rsidR="00F908A7" w:rsidRPr="00B463F6">
        <w:rPr>
          <w:rFonts w:cs="Arial"/>
          <w:szCs w:val="22"/>
          <w:lang w:val="cs-CZ"/>
        </w:rPr>
        <w:t xml:space="preserve"> </w:t>
      </w:r>
      <w:r w:rsidRPr="00B463F6">
        <w:rPr>
          <w:rFonts w:cs="Arial"/>
          <w:szCs w:val="22"/>
        </w:rPr>
        <w:t>faktury</w:t>
      </w:r>
      <w:r w:rsidR="00F908A7" w:rsidRPr="00B463F6">
        <w:rPr>
          <w:rFonts w:cs="Arial"/>
          <w:szCs w:val="22"/>
          <w:lang w:val="cs-CZ"/>
        </w:rPr>
        <w:t xml:space="preserve"> </w:t>
      </w:r>
      <w:r w:rsidRPr="00B463F6">
        <w:rPr>
          <w:rFonts w:cs="Arial"/>
          <w:szCs w:val="22"/>
        </w:rPr>
        <w:t xml:space="preserve">je dohodnuta na </w:t>
      </w:r>
      <w:r w:rsidR="00295D14">
        <w:rPr>
          <w:rFonts w:cs="Arial"/>
          <w:szCs w:val="22"/>
          <w:lang w:val="cs-CZ"/>
        </w:rPr>
        <w:t>3</w:t>
      </w:r>
      <w:r w:rsidR="00B87A18" w:rsidRPr="00B463F6">
        <w:rPr>
          <w:rFonts w:cs="Arial"/>
          <w:szCs w:val="22"/>
        </w:rPr>
        <w:t>0</w:t>
      </w:r>
      <w:r w:rsidRPr="00B463F6">
        <w:rPr>
          <w:rFonts w:cs="Arial"/>
          <w:szCs w:val="22"/>
        </w:rPr>
        <w:t xml:space="preserve"> </w:t>
      </w:r>
      <w:r w:rsidR="00D75C82" w:rsidRPr="00B463F6">
        <w:rPr>
          <w:rFonts w:cs="Arial"/>
          <w:szCs w:val="22"/>
          <w:lang w:val="cs-CZ"/>
        </w:rPr>
        <w:t xml:space="preserve">kalendářních </w:t>
      </w:r>
      <w:r w:rsidRPr="00B463F6">
        <w:rPr>
          <w:rFonts w:cs="Arial"/>
          <w:szCs w:val="22"/>
        </w:rPr>
        <w:t>dní od</w:t>
      </w:r>
      <w:r w:rsidR="00F908A7" w:rsidRPr="00B463F6">
        <w:rPr>
          <w:rFonts w:cs="Arial"/>
          <w:szCs w:val="22"/>
          <w:lang w:val="cs-CZ"/>
        </w:rPr>
        <w:t>e dne</w:t>
      </w:r>
      <w:r w:rsidRPr="00B463F6">
        <w:rPr>
          <w:rFonts w:cs="Arial"/>
          <w:szCs w:val="22"/>
        </w:rPr>
        <w:t xml:space="preserve"> jejího doručení</w:t>
      </w:r>
      <w:r w:rsidR="003E5217">
        <w:rPr>
          <w:rFonts w:cs="Arial"/>
          <w:szCs w:val="22"/>
          <w:lang w:val="cs-CZ"/>
        </w:rPr>
        <w:t xml:space="preserve"> příkazci </w:t>
      </w:r>
      <w:r w:rsidRPr="00B463F6">
        <w:rPr>
          <w:rFonts w:cs="Arial"/>
          <w:szCs w:val="22"/>
        </w:rPr>
        <w:t>.</w:t>
      </w:r>
    </w:p>
    <w:p w14:paraId="3D0F6350" w14:textId="31213761" w:rsidR="005A378C" w:rsidRPr="00271153" w:rsidRDefault="00E953AF" w:rsidP="00271153">
      <w:pPr>
        <w:pStyle w:val="TSTextlnkuslovan"/>
        <w:numPr>
          <w:ilvl w:val="1"/>
          <w:numId w:val="2"/>
        </w:numPr>
        <w:spacing w:after="0" w:line="240" w:lineRule="auto"/>
        <w:jc w:val="both"/>
        <w:rPr>
          <w:rFonts w:cs="Arial"/>
          <w:szCs w:val="22"/>
        </w:rPr>
      </w:pPr>
      <w:r w:rsidRPr="00B463F6">
        <w:rPr>
          <w:rFonts w:cs="Arial"/>
          <w:szCs w:val="22"/>
        </w:rPr>
        <w:t xml:space="preserve">V případě prodlení </w:t>
      </w:r>
      <w:r w:rsidR="0096051C" w:rsidRPr="00B463F6">
        <w:rPr>
          <w:rFonts w:cs="Arial"/>
          <w:bCs/>
          <w:szCs w:val="22"/>
        </w:rPr>
        <w:t>příkazce</w:t>
      </w:r>
      <w:r w:rsidR="00557B4E" w:rsidRPr="00B463F6">
        <w:rPr>
          <w:rFonts w:cs="Arial"/>
          <w:szCs w:val="22"/>
        </w:rPr>
        <w:t xml:space="preserve"> </w:t>
      </w:r>
      <w:r w:rsidRPr="00B463F6">
        <w:rPr>
          <w:rFonts w:cs="Arial"/>
          <w:szCs w:val="22"/>
        </w:rPr>
        <w:t>s</w:t>
      </w:r>
      <w:r w:rsidR="00C17FC5" w:rsidRPr="00B463F6">
        <w:rPr>
          <w:rFonts w:cs="Arial"/>
          <w:szCs w:val="22"/>
          <w:lang w:val="cs-CZ"/>
        </w:rPr>
        <w:t xml:space="preserve"> </w:t>
      </w:r>
      <w:r w:rsidRPr="00B463F6">
        <w:rPr>
          <w:rFonts w:cs="Arial"/>
          <w:szCs w:val="22"/>
        </w:rPr>
        <w:t>úhradou faktury dohodly smluvní strany úrok z</w:t>
      </w:r>
      <w:r w:rsidR="00C17FC5" w:rsidRPr="00B463F6">
        <w:rPr>
          <w:rFonts w:cs="Arial"/>
          <w:szCs w:val="22"/>
          <w:lang w:val="cs-CZ"/>
        </w:rPr>
        <w:t xml:space="preserve"> </w:t>
      </w:r>
      <w:r w:rsidRPr="00B463F6">
        <w:rPr>
          <w:rFonts w:cs="Arial"/>
          <w:szCs w:val="22"/>
        </w:rPr>
        <w:t xml:space="preserve">prodlení </w:t>
      </w:r>
      <w:r w:rsidR="00D75C82" w:rsidRPr="00B463F6">
        <w:rPr>
          <w:rFonts w:cs="Arial"/>
          <w:szCs w:val="22"/>
          <w:lang w:val="cs-CZ"/>
        </w:rPr>
        <w:br/>
      </w:r>
      <w:r w:rsidRPr="00B463F6">
        <w:rPr>
          <w:rFonts w:cs="Arial"/>
          <w:szCs w:val="22"/>
        </w:rPr>
        <w:t>ve výši 0,</w:t>
      </w:r>
      <w:r w:rsidR="00BE6790" w:rsidRPr="00B463F6">
        <w:rPr>
          <w:rFonts w:cs="Arial"/>
          <w:bCs/>
          <w:szCs w:val="22"/>
        </w:rPr>
        <w:t>01</w:t>
      </w:r>
      <w:r w:rsidR="00C03EF2" w:rsidRPr="00B463F6">
        <w:rPr>
          <w:rFonts w:cs="Arial"/>
          <w:bCs/>
          <w:szCs w:val="22"/>
          <w:lang w:val="cs-CZ"/>
        </w:rPr>
        <w:t>5</w:t>
      </w:r>
      <w:r w:rsidR="00BE6790" w:rsidRPr="00B463F6">
        <w:rPr>
          <w:rFonts w:cs="Arial"/>
          <w:bCs/>
          <w:szCs w:val="22"/>
        </w:rPr>
        <w:t xml:space="preserve"> </w:t>
      </w:r>
      <w:r w:rsidRPr="00B463F6">
        <w:rPr>
          <w:rFonts w:cs="Arial"/>
          <w:bCs/>
          <w:szCs w:val="22"/>
        </w:rPr>
        <w:t xml:space="preserve">% </w:t>
      </w:r>
      <w:r w:rsidRPr="00B463F6">
        <w:rPr>
          <w:rFonts w:cs="Arial"/>
          <w:szCs w:val="22"/>
        </w:rPr>
        <w:t>z</w:t>
      </w:r>
      <w:r w:rsidR="00C17FC5" w:rsidRPr="00B463F6">
        <w:rPr>
          <w:rFonts w:cs="Arial"/>
          <w:szCs w:val="22"/>
          <w:lang w:val="cs-CZ"/>
        </w:rPr>
        <w:t xml:space="preserve"> </w:t>
      </w:r>
      <w:r w:rsidRPr="00B463F6">
        <w:rPr>
          <w:rFonts w:cs="Arial"/>
          <w:szCs w:val="22"/>
        </w:rPr>
        <w:t>fakturované částky za k</w:t>
      </w:r>
      <w:r w:rsidR="005A378C" w:rsidRPr="00B463F6">
        <w:rPr>
          <w:rFonts w:cs="Arial"/>
          <w:szCs w:val="22"/>
        </w:rPr>
        <w:t xml:space="preserve">aždý den prodlení, </w:t>
      </w:r>
      <w:r w:rsidR="005A378C" w:rsidRPr="00B463F6">
        <w:rPr>
          <w:rFonts w:cs="Arial"/>
          <w:szCs w:val="22"/>
          <w:lang w:val="cs-CZ"/>
        </w:rPr>
        <w:t xml:space="preserve">ledaže příkazce není za prodlení odpovědný. Toto právo příkazníkovi nepřísluší, pokud řádně neplnil zákonné a smluvní povinnosti. </w:t>
      </w:r>
    </w:p>
    <w:p w14:paraId="1261CFC7" w14:textId="77777777" w:rsidR="00466D89" w:rsidRPr="00B463F6" w:rsidRDefault="00466D89" w:rsidP="00526854">
      <w:pPr>
        <w:pStyle w:val="TSTextlnkuslovan"/>
        <w:numPr>
          <w:ilvl w:val="1"/>
          <w:numId w:val="2"/>
        </w:numPr>
        <w:spacing w:after="0" w:line="240" w:lineRule="auto"/>
        <w:jc w:val="both"/>
        <w:rPr>
          <w:rFonts w:cs="Arial"/>
          <w:bCs/>
          <w:szCs w:val="22"/>
        </w:rPr>
      </w:pPr>
      <w:r w:rsidRPr="00B463F6">
        <w:rPr>
          <w:rFonts w:cs="Arial"/>
          <w:bCs/>
          <w:szCs w:val="22"/>
        </w:rPr>
        <w:t>Příkazník tímto bere na vědomí</w:t>
      </w:r>
      <w:r w:rsidRPr="00B463F6">
        <w:rPr>
          <w:rFonts w:cs="Arial"/>
          <w:szCs w:val="22"/>
        </w:rPr>
        <w:t xml:space="preserve">, že </w:t>
      </w:r>
      <w:r w:rsidRPr="00B463F6">
        <w:rPr>
          <w:rFonts w:cs="Arial"/>
          <w:bCs/>
          <w:szCs w:val="22"/>
        </w:rPr>
        <w:t>příkazce</w:t>
      </w:r>
      <w:r w:rsidRPr="00B463F6">
        <w:rPr>
          <w:rFonts w:cs="Arial"/>
          <w:szCs w:val="22"/>
        </w:rPr>
        <w:t xml:space="preserve"> je </w:t>
      </w:r>
      <w:r w:rsidRPr="00B463F6">
        <w:rPr>
          <w:rFonts w:cs="Arial"/>
          <w:bCs/>
          <w:szCs w:val="22"/>
        </w:rPr>
        <w:t>organizační složkou státu</w:t>
      </w:r>
      <w:r w:rsidRPr="00B463F6">
        <w:rPr>
          <w:rFonts w:cs="Arial"/>
          <w:szCs w:val="22"/>
        </w:rPr>
        <w:t xml:space="preserve"> a </w:t>
      </w:r>
      <w:r w:rsidRPr="00B463F6">
        <w:rPr>
          <w:rFonts w:cs="Arial"/>
          <w:bCs/>
          <w:szCs w:val="22"/>
        </w:rPr>
        <w:t xml:space="preserve">jeho </w:t>
      </w:r>
      <w:r w:rsidRPr="00B463F6">
        <w:rPr>
          <w:rFonts w:cs="Arial"/>
          <w:szCs w:val="22"/>
        </w:rPr>
        <w:t xml:space="preserve">stav účtu závisí na převodu finančních </w:t>
      </w:r>
      <w:r w:rsidRPr="00B463F6">
        <w:rPr>
          <w:rFonts w:cs="Arial"/>
          <w:bCs/>
          <w:szCs w:val="22"/>
        </w:rPr>
        <w:t>prostředků</w:t>
      </w:r>
      <w:r w:rsidRPr="00B463F6">
        <w:rPr>
          <w:rFonts w:cs="Arial"/>
          <w:szCs w:val="22"/>
        </w:rPr>
        <w:t xml:space="preserve"> ze státního rozpočtu. </w:t>
      </w:r>
      <w:r w:rsidRPr="00B463F6">
        <w:rPr>
          <w:rFonts w:cs="Arial"/>
          <w:bCs/>
          <w:szCs w:val="22"/>
        </w:rPr>
        <w:t>Příkazník souhlasí s tím, že v</w:t>
      </w:r>
      <w:r w:rsidR="0052166D" w:rsidRPr="00B463F6">
        <w:rPr>
          <w:rFonts w:cs="Arial"/>
          <w:bCs/>
          <w:szCs w:val="22"/>
        </w:rPr>
        <w:t> </w:t>
      </w:r>
      <w:r w:rsidRPr="00B463F6">
        <w:rPr>
          <w:rFonts w:cs="Arial"/>
          <w:bCs/>
          <w:szCs w:val="22"/>
        </w:rPr>
        <w:t xml:space="preserve">případě </w:t>
      </w:r>
      <w:r w:rsidRPr="00B463F6">
        <w:rPr>
          <w:rFonts w:cs="Arial"/>
          <w:szCs w:val="22"/>
        </w:rPr>
        <w:t xml:space="preserve">nedostatku finančních </w:t>
      </w:r>
      <w:r w:rsidRPr="00B463F6">
        <w:rPr>
          <w:rFonts w:cs="Arial"/>
          <w:bCs/>
          <w:szCs w:val="22"/>
        </w:rPr>
        <w:t>prostředků na účtu příkazce, dojde s ohledem na povahu závazku k prodloužení doby</w:t>
      </w:r>
      <w:r w:rsidRPr="00B463F6">
        <w:rPr>
          <w:rFonts w:cs="Arial"/>
          <w:szCs w:val="22"/>
        </w:rPr>
        <w:t xml:space="preserve"> splatnosti </w:t>
      </w:r>
      <w:r w:rsidRPr="00B463F6">
        <w:rPr>
          <w:rFonts w:cs="Arial"/>
          <w:bCs/>
          <w:szCs w:val="22"/>
        </w:rPr>
        <w:t>faktury na dobu 60 dnů. Příkazce se zavazuje, že v</w:t>
      </w:r>
      <w:r w:rsidR="0052166D" w:rsidRPr="00B463F6">
        <w:rPr>
          <w:rFonts w:cs="Arial"/>
          <w:bCs/>
          <w:szCs w:val="22"/>
        </w:rPr>
        <w:t> </w:t>
      </w:r>
      <w:r w:rsidRPr="00B463F6">
        <w:rPr>
          <w:rFonts w:cs="Arial"/>
          <w:bCs/>
          <w:szCs w:val="22"/>
        </w:rPr>
        <w:t xml:space="preserve">případě, že tato skutečnost nastane, oznámí ji neprodleně písemně příkazníkovi nejpozději do </w:t>
      </w:r>
      <w:r w:rsidRPr="00B463F6">
        <w:rPr>
          <w:rFonts w:cs="Arial"/>
          <w:szCs w:val="22"/>
        </w:rPr>
        <w:t>5</w:t>
      </w:r>
      <w:r w:rsidRPr="00B463F6">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4D6CC55B" w14:textId="20A96E48" w:rsidR="00E953AF" w:rsidRDefault="00E953AF" w:rsidP="00526854">
      <w:pPr>
        <w:pStyle w:val="TSTextlnkuslovan"/>
        <w:numPr>
          <w:ilvl w:val="1"/>
          <w:numId w:val="2"/>
        </w:numPr>
        <w:spacing w:after="0" w:line="240" w:lineRule="auto"/>
        <w:jc w:val="both"/>
        <w:rPr>
          <w:rFonts w:cs="Arial"/>
          <w:szCs w:val="22"/>
        </w:rPr>
      </w:pPr>
      <w:r w:rsidRPr="00B463F6">
        <w:rPr>
          <w:rFonts w:cs="Arial"/>
          <w:szCs w:val="22"/>
        </w:rPr>
        <w:t xml:space="preserve">V případě, že </w:t>
      </w:r>
      <w:r w:rsidR="009E5ABA" w:rsidRPr="00B463F6">
        <w:rPr>
          <w:rFonts w:cs="Arial"/>
          <w:bCs/>
          <w:szCs w:val="22"/>
        </w:rPr>
        <w:t>účinnost</w:t>
      </w:r>
      <w:r w:rsidR="009E5ABA" w:rsidRPr="00B463F6">
        <w:rPr>
          <w:rFonts w:cs="Arial"/>
          <w:szCs w:val="22"/>
        </w:rPr>
        <w:t xml:space="preserve"> této smlouvy </w:t>
      </w:r>
      <w:r w:rsidR="009E5ABA" w:rsidRPr="00B463F6">
        <w:rPr>
          <w:rFonts w:cs="Arial"/>
          <w:bCs/>
          <w:szCs w:val="22"/>
        </w:rPr>
        <w:t>zanikne odstoupením</w:t>
      </w:r>
      <w:r w:rsidR="00912AC3" w:rsidRPr="00B463F6">
        <w:rPr>
          <w:rFonts w:cs="Arial"/>
          <w:bCs/>
          <w:szCs w:val="22"/>
        </w:rPr>
        <w:t xml:space="preserve"> a smluvní strany se nedohodnou jinak</w:t>
      </w:r>
      <w:r w:rsidR="009E5ABA" w:rsidRPr="00B463F6">
        <w:rPr>
          <w:rFonts w:cs="Arial"/>
          <w:bCs/>
          <w:szCs w:val="22"/>
        </w:rPr>
        <w:t>,</w:t>
      </w:r>
      <w:r w:rsidRPr="00B463F6">
        <w:rPr>
          <w:rFonts w:cs="Arial"/>
          <w:bCs/>
          <w:szCs w:val="22"/>
        </w:rPr>
        <w:t xml:space="preserve"> </w:t>
      </w:r>
      <w:r w:rsidR="00912AC3" w:rsidRPr="00B463F6">
        <w:rPr>
          <w:rFonts w:cs="Arial"/>
          <w:bCs/>
          <w:szCs w:val="22"/>
        </w:rPr>
        <w:t xml:space="preserve">zavazuje se příkazce nahradit příkazníkovi </w:t>
      </w:r>
      <w:r w:rsidR="00FC7FEF" w:rsidRPr="00B463F6">
        <w:rPr>
          <w:rFonts w:cs="Arial"/>
          <w:bCs/>
          <w:szCs w:val="22"/>
        </w:rPr>
        <w:t xml:space="preserve">pouze </w:t>
      </w:r>
      <w:r w:rsidR="00F65399" w:rsidRPr="00B463F6">
        <w:rPr>
          <w:rFonts w:cs="Arial"/>
          <w:bCs/>
          <w:szCs w:val="22"/>
        </w:rPr>
        <w:t xml:space="preserve">náklady, které do té doby měl, </w:t>
      </w:r>
      <w:r w:rsidR="00912AC3" w:rsidRPr="00B463F6">
        <w:rPr>
          <w:rFonts w:cs="Arial"/>
          <w:bCs/>
          <w:szCs w:val="22"/>
        </w:rPr>
        <w:t xml:space="preserve">jakož i část odměny dle odst. </w:t>
      </w:r>
      <w:r w:rsidR="009F4FCB" w:rsidRPr="00B463F6">
        <w:rPr>
          <w:rFonts w:cs="Arial"/>
          <w:bCs/>
          <w:szCs w:val="22"/>
        </w:rPr>
        <w:fldChar w:fldCharType="begin"/>
      </w:r>
      <w:r w:rsidR="00912AC3" w:rsidRPr="00B463F6">
        <w:rPr>
          <w:rFonts w:cs="Arial"/>
          <w:bCs/>
          <w:szCs w:val="22"/>
        </w:rPr>
        <w:instrText xml:space="preserve"> REF _Ref376455280 \r \h </w:instrText>
      </w:r>
      <w:r w:rsidR="00004BA9" w:rsidRPr="00B463F6">
        <w:rPr>
          <w:rFonts w:cs="Arial"/>
          <w:bCs/>
          <w:szCs w:val="22"/>
        </w:rPr>
        <w:instrText xml:space="preserve"> \* MERGEFORMAT </w:instrText>
      </w:r>
      <w:r w:rsidR="009F4FCB" w:rsidRPr="00B463F6">
        <w:rPr>
          <w:rFonts w:cs="Arial"/>
          <w:bCs/>
          <w:szCs w:val="22"/>
        </w:rPr>
      </w:r>
      <w:r w:rsidR="009F4FCB" w:rsidRPr="00B463F6">
        <w:rPr>
          <w:rFonts w:cs="Arial"/>
          <w:bCs/>
          <w:szCs w:val="22"/>
        </w:rPr>
        <w:fldChar w:fldCharType="separate"/>
      </w:r>
      <w:r w:rsidR="007009D2" w:rsidRPr="00B463F6">
        <w:rPr>
          <w:rFonts w:cs="Arial"/>
          <w:bCs/>
          <w:szCs w:val="22"/>
        </w:rPr>
        <w:t>6.1</w:t>
      </w:r>
      <w:r w:rsidR="009F4FCB" w:rsidRPr="00B463F6">
        <w:rPr>
          <w:rFonts w:cs="Arial"/>
          <w:bCs/>
          <w:szCs w:val="22"/>
        </w:rPr>
        <w:fldChar w:fldCharType="end"/>
      </w:r>
      <w:r w:rsidR="00912AC3" w:rsidRPr="00B463F6">
        <w:rPr>
          <w:rFonts w:cs="Arial"/>
          <w:bCs/>
          <w:szCs w:val="22"/>
        </w:rPr>
        <w:t xml:space="preserve"> </w:t>
      </w:r>
      <w:r w:rsidR="00D75C82" w:rsidRPr="00B463F6">
        <w:rPr>
          <w:rFonts w:cs="Arial"/>
          <w:bCs/>
          <w:szCs w:val="22"/>
          <w:lang w:val="cs-CZ"/>
        </w:rPr>
        <w:t xml:space="preserve">tohoto článku </w:t>
      </w:r>
      <w:r w:rsidR="00912AC3" w:rsidRPr="00B463F6">
        <w:rPr>
          <w:rFonts w:cs="Arial"/>
          <w:bCs/>
          <w:szCs w:val="22"/>
        </w:rPr>
        <w:t>přiměřenou vynaložené námaze příkazníka</w:t>
      </w:r>
      <w:r w:rsidR="00912AC3" w:rsidRPr="00B463F6">
        <w:rPr>
          <w:rFonts w:cs="Arial"/>
          <w:szCs w:val="22"/>
        </w:rPr>
        <w:t xml:space="preserve"> pro</w:t>
      </w:r>
      <w:r w:rsidR="00F908A7" w:rsidRPr="00B463F6">
        <w:rPr>
          <w:rFonts w:cs="Arial"/>
          <w:szCs w:val="22"/>
          <w:lang w:val="cs-CZ"/>
        </w:rPr>
        <w:t> </w:t>
      </w:r>
      <w:r w:rsidR="00912AC3" w:rsidRPr="00B463F6">
        <w:rPr>
          <w:rFonts w:cs="Arial"/>
          <w:szCs w:val="22"/>
        </w:rPr>
        <w:t>jednotlivé práce uvedené v </w:t>
      </w:r>
      <w:r w:rsidR="009F4FCB" w:rsidRPr="00B463F6">
        <w:rPr>
          <w:rFonts w:cs="Arial"/>
          <w:bCs/>
          <w:szCs w:val="22"/>
        </w:rPr>
        <w:fldChar w:fldCharType="begin"/>
      </w:r>
      <w:r w:rsidR="001A3543" w:rsidRPr="00B463F6">
        <w:rPr>
          <w:rFonts w:cs="Arial"/>
          <w:bCs/>
          <w:szCs w:val="22"/>
        </w:rPr>
        <w:instrText xml:space="preserve"> REF _Ref376517531 \r \h </w:instrText>
      </w:r>
      <w:r w:rsidR="00C56067" w:rsidRPr="00B463F6">
        <w:rPr>
          <w:rFonts w:cs="Arial"/>
          <w:bCs/>
          <w:szCs w:val="22"/>
        </w:rPr>
        <w:instrText xml:space="preserve"> \* MERGEFORMAT </w:instrText>
      </w:r>
      <w:r w:rsidR="009F4FCB" w:rsidRPr="00B463F6">
        <w:rPr>
          <w:rFonts w:cs="Arial"/>
          <w:bCs/>
          <w:szCs w:val="22"/>
        </w:rPr>
      </w:r>
      <w:r w:rsidR="009F4FCB" w:rsidRPr="00B463F6">
        <w:rPr>
          <w:rFonts w:cs="Arial"/>
          <w:bCs/>
          <w:szCs w:val="22"/>
        </w:rPr>
        <w:fldChar w:fldCharType="separate"/>
      </w:r>
      <w:r w:rsidR="007009D2" w:rsidRPr="00B463F6">
        <w:rPr>
          <w:rFonts w:cs="Arial"/>
          <w:bCs/>
          <w:szCs w:val="22"/>
        </w:rPr>
        <w:t>Čl. II</w:t>
      </w:r>
      <w:r w:rsidR="009F4FCB" w:rsidRPr="00B463F6">
        <w:rPr>
          <w:rFonts w:cs="Arial"/>
          <w:bCs/>
          <w:szCs w:val="22"/>
        </w:rPr>
        <w:fldChar w:fldCharType="end"/>
      </w:r>
      <w:r w:rsidR="00912AC3" w:rsidRPr="00B463F6">
        <w:rPr>
          <w:rFonts w:cs="Arial"/>
          <w:szCs w:val="22"/>
        </w:rPr>
        <w:t xml:space="preserve"> této smlouvy.</w:t>
      </w:r>
      <w:r w:rsidR="00912AC3" w:rsidRPr="00B463F6" w:rsidDel="00C33ADA">
        <w:rPr>
          <w:rFonts w:cs="Arial"/>
          <w:szCs w:val="22"/>
        </w:rPr>
        <w:t xml:space="preserve"> </w:t>
      </w:r>
    </w:p>
    <w:p w14:paraId="60DC1983" w14:textId="4B49A309" w:rsidR="00E953AF" w:rsidRDefault="00011CCF" w:rsidP="00713D42">
      <w:pPr>
        <w:pStyle w:val="TSTextlnkuslovan"/>
        <w:numPr>
          <w:ilvl w:val="1"/>
          <w:numId w:val="2"/>
        </w:numPr>
        <w:spacing w:after="0" w:line="240" w:lineRule="auto"/>
        <w:jc w:val="both"/>
        <w:rPr>
          <w:rFonts w:cs="Arial"/>
          <w:szCs w:val="22"/>
        </w:rPr>
      </w:pPr>
      <w:r w:rsidRPr="00526854">
        <w:rPr>
          <w:rFonts w:cs="Arial"/>
          <w:szCs w:val="22"/>
        </w:rPr>
        <w:t xml:space="preserve">Změna celkové ceny za dílo dle </w:t>
      </w:r>
      <w:r w:rsidR="003C5182" w:rsidRPr="00526854">
        <w:rPr>
          <w:rFonts w:cs="Arial"/>
          <w:bCs/>
          <w:szCs w:val="22"/>
        </w:rPr>
        <w:t xml:space="preserve">odst. </w:t>
      </w:r>
      <w:r w:rsidR="009F4FCB" w:rsidRPr="00526854">
        <w:rPr>
          <w:rFonts w:cs="Arial"/>
          <w:bCs/>
          <w:szCs w:val="22"/>
        </w:rPr>
        <w:fldChar w:fldCharType="begin"/>
      </w:r>
      <w:r w:rsidR="003C5182" w:rsidRPr="00526854">
        <w:rPr>
          <w:rFonts w:cs="Arial"/>
          <w:bCs/>
          <w:szCs w:val="22"/>
        </w:rPr>
        <w:instrText xml:space="preserve"> REF _Ref376455280 \r \h </w:instrText>
      </w:r>
      <w:r w:rsidR="00004BA9" w:rsidRPr="00526854">
        <w:rPr>
          <w:rFonts w:cs="Arial"/>
          <w:bCs/>
          <w:szCs w:val="22"/>
        </w:rPr>
        <w:instrText xml:space="preserve"> \* MERGEFORMAT </w:instrText>
      </w:r>
      <w:r w:rsidR="009F4FCB" w:rsidRPr="00526854">
        <w:rPr>
          <w:rFonts w:cs="Arial"/>
          <w:bCs/>
          <w:szCs w:val="22"/>
        </w:rPr>
      </w:r>
      <w:r w:rsidR="009F4FCB" w:rsidRPr="00526854">
        <w:rPr>
          <w:rFonts w:cs="Arial"/>
          <w:bCs/>
          <w:szCs w:val="22"/>
        </w:rPr>
        <w:fldChar w:fldCharType="separate"/>
      </w:r>
      <w:r w:rsidR="007009D2" w:rsidRPr="00526854">
        <w:rPr>
          <w:rFonts w:cs="Arial"/>
          <w:bCs/>
          <w:szCs w:val="22"/>
        </w:rPr>
        <w:t>6.1</w:t>
      </w:r>
      <w:r w:rsidR="009F4FCB" w:rsidRPr="00526854">
        <w:rPr>
          <w:rFonts w:cs="Arial"/>
          <w:bCs/>
          <w:szCs w:val="22"/>
        </w:rPr>
        <w:fldChar w:fldCharType="end"/>
      </w:r>
      <w:r w:rsidRPr="00526854">
        <w:rPr>
          <w:rFonts w:cs="Arial"/>
          <w:szCs w:val="22"/>
        </w:rPr>
        <w:t xml:space="preserve"> je možná pouze v</w:t>
      </w:r>
      <w:r w:rsidR="00C17FC5" w:rsidRPr="00526854">
        <w:rPr>
          <w:rFonts w:cs="Arial"/>
          <w:szCs w:val="22"/>
          <w:lang w:val="cs-CZ"/>
        </w:rPr>
        <w:t xml:space="preserve"> </w:t>
      </w:r>
      <w:r w:rsidRPr="00526854">
        <w:rPr>
          <w:rFonts w:cs="Arial"/>
          <w:szCs w:val="22"/>
        </w:rPr>
        <w:t>případě, že v</w:t>
      </w:r>
      <w:r w:rsidR="00C17FC5" w:rsidRPr="00526854">
        <w:rPr>
          <w:rFonts w:cs="Arial"/>
          <w:szCs w:val="22"/>
          <w:lang w:val="cs-CZ"/>
        </w:rPr>
        <w:t xml:space="preserve"> </w:t>
      </w:r>
      <w:r w:rsidRPr="00526854">
        <w:rPr>
          <w:rFonts w:cs="Arial"/>
          <w:szCs w:val="22"/>
        </w:rPr>
        <w:t>průběhu realizace předmětu díla dojde ke změnám sazeb DPH. V</w:t>
      </w:r>
      <w:r w:rsidR="00C17FC5" w:rsidRPr="00526854">
        <w:rPr>
          <w:rFonts w:cs="Arial"/>
          <w:szCs w:val="22"/>
          <w:lang w:val="cs-CZ"/>
        </w:rPr>
        <w:t xml:space="preserve"> </w:t>
      </w:r>
      <w:r w:rsidRPr="00526854">
        <w:rPr>
          <w:rFonts w:cs="Arial"/>
          <w:szCs w:val="22"/>
        </w:rPr>
        <w:t>takovém případě bude celková nabídková cena upravena podle výše sazeb DPH</w:t>
      </w:r>
      <w:r w:rsidR="00C17FC5" w:rsidRPr="00526854">
        <w:rPr>
          <w:rFonts w:cs="Arial"/>
          <w:szCs w:val="22"/>
          <w:lang w:val="cs-CZ"/>
        </w:rPr>
        <w:t>,</w:t>
      </w:r>
      <w:r w:rsidRPr="00526854">
        <w:rPr>
          <w:rFonts w:cs="Arial"/>
          <w:szCs w:val="22"/>
        </w:rPr>
        <w:t xml:space="preserve"> platných v</w:t>
      </w:r>
      <w:r w:rsidR="00C17FC5" w:rsidRPr="00526854">
        <w:rPr>
          <w:rFonts w:cs="Arial"/>
          <w:szCs w:val="22"/>
          <w:lang w:val="cs-CZ"/>
        </w:rPr>
        <w:t xml:space="preserve"> </w:t>
      </w:r>
      <w:r w:rsidRPr="00526854">
        <w:rPr>
          <w:rFonts w:cs="Arial"/>
          <w:szCs w:val="22"/>
        </w:rPr>
        <w:t>době vzniku zdanitelného plnění.</w:t>
      </w:r>
    </w:p>
    <w:p w14:paraId="76CB8E2E" w14:textId="527AE554" w:rsidR="00AD046D" w:rsidRPr="00526854" w:rsidRDefault="00AD046D" w:rsidP="00526854">
      <w:pPr>
        <w:pStyle w:val="TSTextlnkuslovan"/>
        <w:numPr>
          <w:ilvl w:val="1"/>
          <w:numId w:val="2"/>
        </w:numPr>
        <w:spacing w:after="0" w:line="240" w:lineRule="auto"/>
        <w:jc w:val="both"/>
        <w:rPr>
          <w:rFonts w:cs="Arial"/>
          <w:szCs w:val="22"/>
        </w:rPr>
      </w:pPr>
      <w:r w:rsidRPr="00526854">
        <w:rPr>
          <w:rFonts w:cs="Arial"/>
          <w:szCs w:val="22"/>
          <w:lang w:val="cs-CZ"/>
        </w:rPr>
        <w:t>Příkazník</w:t>
      </w:r>
      <w:r w:rsidRPr="00526854">
        <w:rPr>
          <w:rFonts w:cs="Arial"/>
          <w:szCs w:val="22"/>
        </w:rPr>
        <w:t xml:space="preserve"> bere na vědomí, že na financování díla bude objednatelem požádáno o přiznání dotace z </w:t>
      </w:r>
      <w:r w:rsidR="00295D14">
        <w:rPr>
          <w:rFonts w:cs="Arial"/>
          <w:szCs w:val="22"/>
          <w:lang w:val="cs-CZ"/>
        </w:rPr>
        <w:t>OPŽP</w:t>
      </w:r>
      <w:r w:rsidRPr="00526854">
        <w:rPr>
          <w:rFonts w:cs="Arial"/>
          <w:szCs w:val="22"/>
        </w:rPr>
        <w:t xml:space="preserve"> 2014-2020. Zhotovitel souhlasí s následujícími specifickými podmínkami, které z této skutečnosti vycházejí:</w:t>
      </w:r>
    </w:p>
    <w:p w14:paraId="611BC085" w14:textId="453B425A" w:rsidR="00AD046D" w:rsidRPr="00526854" w:rsidRDefault="00AD046D" w:rsidP="00253DCB">
      <w:pPr>
        <w:pStyle w:val="Odstavecseseznamem"/>
        <w:numPr>
          <w:ilvl w:val="3"/>
          <w:numId w:val="2"/>
        </w:numPr>
        <w:tabs>
          <w:tab w:val="clear" w:pos="1871"/>
          <w:tab w:val="num" w:pos="1134"/>
        </w:tabs>
        <w:spacing w:before="120"/>
        <w:ind w:left="1134" w:hanging="425"/>
        <w:jc w:val="both"/>
        <w:rPr>
          <w:rFonts w:cs="Arial"/>
          <w:szCs w:val="22"/>
        </w:rPr>
      </w:pPr>
      <w:r w:rsidRPr="00526854">
        <w:rPr>
          <w:rFonts w:cs="Arial"/>
          <w:szCs w:val="22"/>
        </w:rPr>
        <w:t>Příkazník se zavazuje poskytovat informace, dokladovat svoji</w:t>
      </w:r>
      <w:r w:rsidR="00526854">
        <w:rPr>
          <w:rFonts w:cs="Arial"/>
          <w:szCs w:val="22"/>
        </w:rPr>
        <w:t xml:space="preserve"> </w:t>
      </w:r>
      <w:r w:rsidRPr="00526854">
        <w:rPr>
          <w:rFonts w:cs="Arial"/>
          <w:szCs w:val="22"/>
        </w:rPr>
        <w:t>činnost, poskytovat veškerou dokumentaci vztahující se k realizaci projektu a umožnit vstup kontrolou pověřeným osobám</w:t>
      </w:r>
      <w:r w:rsidR="00346F2B" w:rsidRPr="00526854">
        <w:rPr>
          <w:rFonts w:cs="Arial"/>
          <w:szCs w:val="22"/>
        </w:rPr>
        <w:t>,</w:t>
      </w:r>
      <w:r w:rsidRPr="00526854">
        <w:rPr>
          <w:rFonts w:cs="Arial"/>
          <w:szCs w:val="22"/>
        </w:rPr>
        <w:t xml:space="preserve"> zejména kontrolám ze strany Státního pozemkového úřadu, Ministerstva zemědělství ČR, Státního zemědělského intervenčního fondu, útvaru pro </w:t>
      </w:r>
      <w:proofErr w:type="spellStart"/>
      <w:r w:rsidRPr="00526854">
        <w:rPr>
          <w:rFonts w:cs="Arial"/>
          <w:szCs w:val="22"/>
        </w:rPr>
        <w:t>winding</w:t>
      </w:r>
      <w:proofErr w:type="spellEnd"/>
      <w:r w:rsidRPr="00526854">
        <w:rPr>
          <w:rFonts w:cs="Arial"/>
          <w:szCs w:val="22"/>
        </w:rPr>
        <w:t xml:space="preserve">-up, Centrální harmonizační jednotky pro finanční kontrolu ve veřejné správě, Platebního orgánu, Nejvyššího kontrolního úřadu, Evropské komise a Evropského </w:t>
      </w:r>
      <w:r w:rsidRPr="00526854">
        <w:rPr>
          <w:rFonts w:cs="Arial"/>
          <w:szCs w:val="22"/>
        </w:rPr>
        <w:lastRenderedPageBreak/>
        <w:t xml:space="preserve">účetního dvora, popř. jimi určených zmocněnců a dalších kontrolních orgánů dle zákona č. 320/2001 Sb., o finanční kontrole ve veřejné správě a změně některých zákonů, ve znění pozdějších předpisů o finanční kontrole, do svých objektů a na pozemky k ověřování plnění podmínek Pravidel </w:t>
      </w:r>
      <w:r w:rsidR="00295D14">
        <w:rPr>
          <w:rFonts w:cs="Arial"/>
          <w:szCs w:val="22"/>
        </w:rPr>
        <w:t>OPŽP</w:t>
      </w:r>
      <w:r w:rsidRPr="00526854">
        <w:rPr>
          <w:rFonts w:cs="Arial"/>
          <w:szCs w:val="22"/>
        </w:rPr>
        <w:t xml:space="preserve"> 2014 -2020.</w:t>
      </w:r>
    </w:p>
    <w:p w14:paraId="00B597BF" w14:textId="77777777" w:rsidR="00AD046D" w:rsidRPr="00B463F6" w:rsidRDefault="00AD046D" w:rsidP="00526854">
      <w:pPr>
        <w:pStyle w:val="Odstavecseseznamem"/>
        <w:spacing w:before="120"/>
        <w:ind w:left="2865"/>
        <w:jc w:val="both"/>
        <w:rPr>
          <w:rFonts w:cs="Arial"/>
          <w:szCs w:val="22"/>
        </w:rPr>
      </w:pPr>
    </w:p>
    <w:p w14:paraId="37F49474" w14:textId="77B650BB" w:rsidR="00526854" w:rsidRPr="00253DCB" w:rsidRDefault="00AD046D" w:rsidP="00253DCB">
      <w:pPr>
        <w:pStyle w:val="Odstavecseseznamem"/>
        <w:numPr>
          <w:ilvl w:val="3"/>
          <w:numId w:val="2"/>
        </w:numPr>
        <w:tabs>
          <w:tab w:val="clear" w:pos="1871"/>
          <w:tab w:val="num" w:pos="1134"/>
        </w:tabs>
        <w:spacing w:before="120"/>
        <w:ind w:left="1134" w:hanging="283"/>
        <w:jc w:val="both"/>
      </w:pPr>
      <w:r w:rsidRPr="00526854">
        <w:rPr>
          <w:rFonts w:cs="Arial"/>
          <w:szCs w:val="22"/>
        </w:rPr>
        <w:t>Příkazník se zavazuje uchovávat příslušné smlouvy a ostatní doklady týkající se realizace projektu ve smyslu zákona č. 563/1991 Sb., o účetnictví, ve znění pozdějších předpisů, po dobu stanovenou v tomto zákoně, nejméně však 10 let od proplacení dotace.</w:t>
      </w:r>
    </w:p>
    <w:p w14:paraId="7BB75851" w14:textId="2CB7DDE5" w:rsidR="00AD046D" w:rsidRDefault="00AD046D" w:rsidP="00A5600D">
      <w:pPr>
        <w:pStyle w:val="Odstavecseseznamem"/>
        <w:spacing w:before="120"/>
        <w:ind w:left="2865"/>
        <w:rPr>
          <w:rFonts w:cs="Arial"/>
          <w:szCs w:val="22"/>
        </w:rPr>
      </w:pPr>
    </w:p>
    <w:p w14:paraId="24C865F2" w14:textId="77777777" w:rsidR="00253DCB" w:rsidRPr="00B463F6" w:rsidRDefault="00253DCB" w:rsidP="00A5600D">
      <w:pPr>
        <w:pStyle w:val="Odstavecseseznamem"/>
        <w:spacing w:before="120"/>
        <w:ind w:left="2865"/>
        <w:rPr>
          <w:rFonts w:cs="Arial"/>
          <w:szCs w:val="22"/>
        </w:rPr>
      </w:pPr>
    </w:p>
    <w:p w14:paraId="43C407D9" w14:textId="3D20C1E7" w:rsidR="003162F4" w:rsidRPr="00B463F6" w:rsidRDefault="003162F4" w:rsidP="00253DCB">
      <w:pPr>
        <w:pStyle w:val="Odstavecseseznamem"/>
        <w:numPr>
          <w:ilvl w:val="0"/>
          <w:numId w:val="2"/>
        </w:numPr>
        <w:spacing w:after="0" w:line="240" w:lineRule="auto"/>
        <w:ind w:left="709"/>
        <w:contextualSpacing w:val="0"/>
        <w:jc w:val="center"/>
        <w:rPr>
          <w:rFonts w:cs="Arial"/>
          <w:szCs w:val="22"/>
        </w:rPr>
      </w:pPr>
      <w:r w:rsidRPr="00B463F6">
        <w:rPr>
          <w:rFonts w:cs="Arial"/>
          <w:b/>
          <w:szCs w:val="22"/>
          <w:u w:val="single"/>
        </w:rPr>
        <w:br/>
      </w:r>
      <w:r w:rsidR="001D76E5" w:rsidRPr="00B463F6">
        <w:rPr>
          <w:rFonts w:cs="Arial"/>
          <w:b/>
          <w:szCs w:val="22"/>
          <w:u w:val="single"/>
        </w:rPr>
        <w:t xml:space="preserve">Práva </w:t>
      </w:r>
      <w:r w:rsidR="00C17FC5" w:rsidRPr="00B463F6">
        <w:rPr>
          <w:rFonts w:cs="Arial"/>
          <w:b/>
          <w:szCs w:val="22"/>
          <w:u w:val="single"/>
        </w:rPr>
        <w:t xml:space="preserve">z </w:t>
      </w:r>
      <w:r w:rsidR="001D76E5" w:rsidRPr="00B463F6">
        <w:rPr>
          <w:rFonts w:cs="Arial"/>
          <w:b/>
          <w:szCs w:val="22"/>
          <w:u w:val="single"/>
        </w:rPr>
        <w:t>vadného plnění</w:t>
      </w:r>
      <w:r w:rsidR="0032708A" w:rsidRPr="00B463F6">
        <w:rPr>
          <w:rFonts w:cs="Arial"/>
          <w:b/>
          <w:szCs w:val="22"/>
          <w:u w:val="single"/>
        </w:rPr>
        <w:t xml:space="preserve"> a záruka</w:t>
      </w:r>
      <w:r w:rsidR="003E5217">
        <w:rPr>
          <w:rFonts w:cs="Arial"/>
          <w:b/>
          <w:szCs w:val="22"/>
          <w:u w:val="single"/>
        </w:rPr>
        <w:t>, smluvní pokuta</w:t>
      </w:r>
    </w:p>
    <w:p w14:paraId="526DE360" w14:textId="77777777" w:rsidR="00074AF2" w:rsidRPr="00B463F6" w:rsidRDefault="00074AF2" w:rsidP="00074AF2">
      <w:pPr>
        <w:pStyle w:val="Odstavecseseznamem"/>
        <w:spacing w:after="0" w:line="240" w:lineRule="auto"/>
        <w:contextualSpacing w:val="0"/>
        <w:jc w:val="center"/>
        <w:rPr>
          <w:rFonts w:cs="Arial"/>
          <w:szCs w:val="22"/>
        </w:rPr>
      </w:pPr>
    </w:p>
    <w:p w14:paraId="5CB8C805" w14:textId="77777777" w:rsidR="0032708A" w:rsidRPr="00B463F6" w:rsidRDefault="0096051C" w:rsidP="00253DCB">
      <w:pPr>
        <w:pStyle w:val="TSTextlnkuslovan"/>
        <w:numPr>
          <w:ilvl w:val="1"/>
          <w:numId w:val="2"/>
        </w:numPr>
        <w:spacing w:after="0" w:line="240" w:lineRule="auto"/>
        <w:jc w:val="both"/>
        <w:rPr>
          <w:rFonts w:cs="Arial"/>
          <w:szCs w:val="22"/>
        </w:rPr>
      </w:pPr>
      <w:r w:rsidRPr="00B463F6">
        <w:rPr>
          <w:rFonts w:cs="Arial"/>
          <w:bCs/>
          <w:szCs w:val="22"/>
        </w:rPr>
        <w:t>Příkazník</w:t>
      </w:r>
      <w:r w:rsidR="0032708A" w:rsidRPr="00B463F6">
        <w:rPr>
          <w:rFonts w:cs="Arial"/>
          <w:szCs w:val="22"/>
        </w:rPr>
        <w:t xml:space="preserve"> odpovídá za </w:t>
      </w:r>
      <w:r w:rsidR="00743647" w:rsidRPr="00B463F6">
        <w:rPr>
          <w:rFonts w:cs="Arial"/>
          <w:bCs/>
          <w:szCs w:val="22"/>
        </w:rPr>
        <w:t xml:space="preserve">řádné </w:t>
      </w:r>
      <w:r w:rsidR="00A9284A" w:rsidRPr="00B463F6">
        <w:rPr>
          <w:rFonts w:cs="Arial"/>
          <w:bCs/>
          <w:szCs w:val="22"/>
        </w:rPr>
        <w:t xml:space="preserve">provedení </w:t>
      </w:r>
      <w:r w:rsidR="00DE290D" w:rsidRPr="00B463F6">
        <w:rPr>
          <w:rFonts w:cs="Arial"/>
          <w:bCs/>
          <w:szCs w:val="22"/>
          <w:lang w:val="cs-CZ"/>
        </w:rPr>
        <w:t xml:space="preserve">a výkon činností </w:t>
      </w:r>
      <w:r w:rsidR="00A9284A" w:rsidRPr="00B463F6">
        <w:rPr>
          <w:rFonts w:cs="Arial"/>
          <w:bCs/>
          <w:szCs w:val="22"/>
        </w:rPr>
        <w:t>v</w:t>
      </w:r>
      <w:r w:rsidR="00174DF9" w:rsidRPr="00B463F6">
        <w:rPr>
          <w:rFonts w:cs="Arial"/>
          <w:bCs/>
          <w:szCs w:val="22"/>
          <w:lang w:val="cs-CZ"/>
        </w:rPr>
        <w:t xml:space="preserve"> </w:t>
      </w:r>
      <w:r w:rsidR="00A9284A" w:rsidRPr="00B463F6">
        <w:rPr>
          <w:rFonts w:cs="Arial"/>
          <w:bCs/>
          <w:szCs w:val="22"/>
        </w:rPr>
        <w:t>rozsahu</w:t>
      </w:r>
      <w:r w:rsidR="00A9284A" w:rsidRPr="00B463F6">
        <w:rPr>
          <w:rFonts w:cs="Arial"/>
          <w:szCs w:val="22"/>
        </w:rPr>
        <w:t xml:space="preserve"> </w:t>
      </w:r>
      <w:r w:rsidR="0032708A" w:rsidRPr="00B463F6">
        <w:rPr>
          <w:rFonts w:cs="Arial"/>
          <w:szCs w:val="22"/>
        </w:rPr>
        <w:t>dle této smlouvy.</w:t>
      </w:r>
    </w:p>
    <w:p w14:paraId="37DE421B" w14:textId="77777777" w:rsidR="00E953AF" w:rsidRPr="00B463F6" w:rsidRDefault="0096051C" w:rsidP="00253DCB">
      <w:pPr>
        <w:pStyle w:val="TSTextlnkuslovan"/>
        <w:numPr>
          <w:ilvl w:val="1"/>
          <w:numId w:val="2"/>
        </w:numPr>
        <w:spacing w:after="0" w:line="240" w:lineRule="auto"/>
        <w:jc w:val="both"/>
        <w:rPr>
          <w:rFonts w:cs="Arial"/>
          <w:szCs w:val="22"/>
        </w:rPr>
      </w:pPr>
      <w:r w:rsidRPr="00B463F6">
        <w:rPr>
          <w:rFonts w:cs="Arial"/>
          <w:bCs/>
          <w:szCs w:val="22"/>
        </w:rPr>
        <w:t>Příkazník</w:t>
      </w:r>
      <w:r w:rsidR="00E953AF" w:rsidRPr="00B463F6">
        <w:rPr>
          <w:rFonts w:cs="Arial"/>
          <w:szCs w:val="22"/>
        </w:rPr>
        <w:t xml:space="preserve"> neodpovídá za vady, které byly způsobené použitím podkladů </w:t>
      </w:r>
      <w:r w:rsidR="006D5EB6" w:rsidRPr="00B463F6">
        <w:rPr>
          <w:rFonts w:cs="Arial"/>
          <w:bCs/>
          <w:szCs w:val="22"/>
        </w:rPr>
        <w:t xml:space="preserve">či informací </w:t>
      </w:r>
      <w:r w:rsidR="00E953AF" w:rsidRPr="00B463F6">
        <w:rPr>
          <w:rFonts w:cs="Arial"/>
          <w:szCs w:val="22"/>
        </w:rPr>
        <w:t xml:space="preserve">převzatých od </w:t>
      </w:r>
      <w:r w:rsidRPr="00B463F6">
        <w:rPr>
          <w:rFonts w:cs="Arial"/>
          <w:bCs/>
          <w:szCs w:val="22"/>
        </w:rPr>
        <w:t>příkazce</w:t>
      </w:r>
      <w:r w:rsidR="00557B4E" w:rsidRPr="00B463F6">
        <w:rPr>
          <w:rFonts w:cs="Arial"/>
          <w:bCs/>
          <w:szCs w:val="22"/>
        </w:rPr>
        <w:t xml:space="preserve"> </w:t>
      </w:r>
      <w:r w:rsidR="00FF748E" w:rsidRPr="00B463F6">
        <w:rPr>
          <w:rFonts w:cs="Arial"/>
          <w:bCs/>
          <w:szCs w:val="22"/>
        </w:rPr>
        <w:t>nebo nesprávnými pokyny příkazce, pokud příkazník</w:t>
      </w:r>
      <w:r w:rsidR="00FF748E" w:rsidRPr="00B463F6">
        <w:rPr>
          <w:rFonts w:cs="Arial"/>
          <w:szCs w:val="22"/>
        </w:rPr>
        <w:t xml:space="preserve"> </w:t>
      </w:r>
      <w:r w:rsidR="00E953AF" w:rsidRPr="00B463F6">
        <w:rPr>
          <w:rFonts w:cs="Arial"/>
          <w:szCs w:val="22"/>
        </w:rPr>
        <w:t>ani při</w:t>
      </w:r>
      <w:r w:rsidR="00313FD3" w:rsidRPr="00B463F6">
        <w:rPr>
          <w:rFonts w:cs="Arial"/>
          <w:szCs w:val="22"/>
          <w:lang w:val="cs-CZ"/>
        </w:rPr>
        <w:t> </w:t>
      </w:r>
      <w:r w:rsidR="00E953AF" w:rsidRPr="00B463F6">
        <w:rPr>
          <w:rFonts w:cs="Arial"/>
          <w:szCs w:val="22"/>
        </w:rPr>
        <w:t xml:space="preserve">vynaložení veškeré péče nemohl zjistit jejich nevhodnost, popř. na ni upozornil </w:t>
      </w:r>
      <w:r w:rsidR="00FF748E" w:rsidRPr="00B463F6">
        <w:rPr>
          <w:rFonts w:cs="Arial"/>
          <w:bCs/>
          <w:szCs w:val="22"/>
        </w:rPr>
        <w:t>příkazce</w:t>
      </w:r>
      <w:r w:rsidR="00E953AF" w:rsidRPr="00B463F6">
        <w:rPr>
          <w:rFonts w:cs="Arial"/>
          <w:szCs w:val="22"/>
        </w:rPr>
        <w:t>, ale ten na jejich použití trval.</w:t>
      </w:r>
    </w:p>
    <w:p w14:paraId="649ADAED" w14:textId="77777777" w:rsidR="00CB478C" w:rsidRPr="00B463F6" w:rsidRDefault="00CB478C" w:rsidP="00253DCB">
      <w:pPr>
        <w:pStyle w:val="TSTextlnkuslovan"/>
        <w:numPr>
          <w:ilvl w:val="1"/>
          <w:numId w:val="2"/>
        </w:numPr>
        <w:spacing w:after="0" w:line="240" w:lineRule="auto"/>
        <w:jc w:val="both"/>
        <w:rPr>
          <w:rFonts w:cs="Arial"/>
          <w:szCs w:val="22"/>
        </w:rPr>
      </w:pPr>
      <w:r w:rsidRPr="00B463F6">
        <w:rPr>
          <w:rFonts w:cs="Arial"/>
          <w:szCs w:val="22"/>
        </w:rPr>
        <w:t xml:space="preserve">Příkazník je povinen bezodkladně upozornit </w:t>
      </w:r>
      <w:proofErr w:type="spellStart"/>
      <w:r w:rsidRPr="00B463F6">
        <w:rPr>
          <w:rFonts w:cs="Arial"/>
          <w:szCs w:val="22"/>
        </w:rPr>
        <w:t>pří</w:t>
      </w:r>
      <w:r w:rsidR="00206DB7" w:rsidRPr="00B463F6">
        <w:rPr>
          <w:rFonts w:cs="Arial"/>
          <w:szCs w:val="22"/>
          <w:lang w:val="cs-CZ"/>
        </w:rPr>
        <w:t>k</w:t>
      </w:r>
      <w:r w:rsidRPr="00B463F6">
        <w:rPr>
          <w:rFonts w:cs="Arial"/>
          <w:szCs w:val="22"/>
        </w:rPr>
        <w:t>azce</w:t>
      </w:r>
      <w:proofErr w:type="spellEnd"/>
      <w:r w:rsidRPr="00B463F6">
        <w:rPr>
          <w:rFonts w:cs="Arial"/>
          <w:szCs w:val="22"/>
        </w:rPr>
        <w:t xml:space="preserve"> na vady či nedostatky předaných podkladů a dokladů nebo nesprávně vydaných pokynů příkazce.</w:t>
      </w:r>
    </w:p>
    <w:p w14:paraId="23CD9D20" w14:textId="77777777" w:rsidR="00E953AF" w:rsidRPr="00B463F6" w:rsidRDefault="0096051C" w:rsidP="00253DCB">
      <w:pPr>
        <w:pStyle w:val="TSTextlnkuslovan"/>
        <w:numPr>
          <w:ilvl w:val="1"/>
          <w:numId w:val="2"/>
        </w:numPr>
        <w:spacing w:after="0" w:line="240" w:lineRule="auto"/>
        <w:jc w:val="both"/>
        <w:rPr>
          <w:rFonts w:cs="Arial"/>
          <w:szCs w:val="22"/>
        </w:rPr>
      </w:pPr>
      <w:r w:rsidRPr="00B463F6">
        <w:rPr>
          <w:rFonts w:cs="Arial"/>
          <w:bCs/>
          <w:szCs w:val="22"/>
        </w:rPr>
        <w:t>Příkazce</w:t>
      </w:r>
      <w:r w:rsidR="00557B4E" w:rsidRPr="00B463F6">
        <w:rPr>
          <w:rFonts w:cs="Arial"/>
          <w:szCs w:val="22"/>
        </w:rPr>
        <w:t xml:space="preserve"> </w:t>
      </w:r>
      <w:r w:rsidR="00E953AF" w:rsidRPr="00B463F6">
        <w:rPr>
          <w:rFonts w:cs="Arial"/>
          <w:szCs w:val="22"/>
        </w:rPr>
        <w:t xml:space="preserve">je oprávněný reklamovat nedostatky či vady poskytnuté činnosti nejpozději </w:t>
      </w:r>
      <w:r w:rsidR="00D75C82" w:rsidRPr="00B463F6">
        <w:rPr>
          <w:rFonts w:cs="Arial"/>
          <w:szCs w:val="22"/>
          <w:lang w:val="cs-CZ"/>
        </w:rPr>
        <w:br/>
      </w:r>
      <w:r w:rsidR="00E953AF" w:rsidRPr="00B463F6">
        <w:rPr>
          <w:rFonts w:cs="Arial"/>
          <w:szCs w:val="22"/>
        </w:rPr>
        <w:t xml:space="preserve">do doby skončení záruční lhůty stavby. Reklamace musí být uplatněna písemně do rukou </w:t>
      </w:r>
      <w:r w:rsidRPr="00B463F6">
        <w:rPr>
          <w:rFonts w:cs="Arial"/>
          <w:bCs/>
          <w:szCs w:val="22"/>
        </w:rPr>
        <w:t>příkazníka</w:t>
      </w:r>
      <w:r w:rsidR="00886153" w:rsidRPr="00B463F6">
        <w:rPr>
          <w:rFonts w:cs="Arial"/>
          <w:bCs/>
          <w:szCs w:val="22"/>
        </w:rPr>
        <w:t>, a to vždy bez zbytečného odkladu poté, co vadu zjistil</w:t>
      </w:r>
      <w:r w:rsidR="00E953AF" w:rsidRPr="00B463F6">
        <w:rPr>
          <w:rFonts w:cs="Arial"/>
          <w:szCs w:val="22"/>
        </w:rPr>
        <w:t>.</w:t>
      </w:r>
    </w:p>
    <w:p w14:paraId="2211A51A" w14:textId="3B8F1CDD" w:rsidR="006C22CD" w:rsidRDefault="0096051C" w:rsidP="00253DCB">
      <w:pPr>
        <w:pStyle w:val="TSTextlnkuslovan"/>
        <w:numPr>
          <w:ilvl w:val="1"/>
          <w:numId w:val="2"/>
        </w:numPr>
        <w:spacing w:after="0" w:line="240" w:lineRule="auto"/>
        <w:jc w:val="both"/>
        <w:rPr>
          <w:rFonts w:cs="Arial"/>
          <w:szCs w:val="22"/>
          <w:lang w:val="cs-CZ"/>
        </w:rPr>
      </w:pPr>
      <w:r w:rsidRPr="00B463F6">
        <w:rPr>
          <w:rFonts w:cs="Arial"/>
          <w:bCs/>
          <w:szCs w:val="22"/>
        </w:rPr>
        <w:t>Příkazce</w:t>
      </w:r>
      <w:r w:rsidR="00557B4E" w:rsidRPr="00B463F6">
        <w:rPr>
          <w:rFonts w:cs="Arial"/>
          <w:szCs w:val="22"/>
        </w:rPr>
        <w:t xml:space="preserve"> </w:t>
      </w:r>
      <w:r w:rsidR="00E953AF" w:rsidRPr="00B463F6">
        <w:rPr>
          <w:rFonts w:cs="Arial"/>
          <w:szCs w:val="22"/>
        </w:rPr>
        <w:t>má právo na neodkladné a bezplatné odstranění opodstatněně reklamovaného nedostatku či vady plnění</w:t>
      </w:r>
      <w:r w:rsidR="00646575" w:rsidRPr="00B463F6">
        <w:rPr>
          <w:rFonts w:cs="Arial"/>
          <w:szCs w:val="22"/>
          <w:lang w:val="cs-CZ"/>
        </w:rPr>
        <w:t>.</w:t>
      </w:r>
    </w:p>
    <w:p w14:paraId="3A3C359B" w14:textId="7773D9AC" w:rsidR="003E5217" w:rsidRPr="003E5217" w:rsidRDefault="003E5217" w:rsidP="003D4F1D">
      <w:pPr>
        <w:pStyle w:val="TSTextlnkuslovan"/>
        <w:numPr>
          <w:ilvl w:val="1"/>
          <w:numId w:val="2"/>
        </w:numPr>
        <w:spacing w:after="0" w:line="240" w:lineRule="auto"/>
        <w:jc w:val="both"/>
        <w:rPr>
          <w:rFonts w:cs="Arial"/>
          <w:szCs w:val="22"/>
          <w:lang w:val="cs-CZ"/>
        </w:rPr>
      </w:pPr>
      <w:bookmarkStart w:id="12" w:name="_Hlk16059128"/>
      <w:r w:rsidRPr="003E5217">
        <w:rPr>
          <w:rFonts w:cs="Arial"/>
          <w:szCs w:val="22"/>
          <w:lang w:val="cs-CZ"/>
        </w:rPr>
        <w:t xml:space="preserve">Strany této smlouvy si sjednávají pro případ, že příkazník poruší některou povinnost, uvedenou v této smlouvě, povinnost příkazníka zaplatit příkazci smluvní pokutu ve výši </w:t>
      </w:r>
      <w:r w:rsidR="00295D14">
        <w:rPr>
          <w:rFonts w:cs="Arial"/>
          <w:szCs w:val="22"/>
          <w:lang w:val="cs-CZ"/>
        </w:rPr>
        <w:t xml:space="preserve">2500 Kč včetně </w:t>
      </w:r>
      <w:proofErr w:type="gramStart"/>
      <w:r w:rsidR="00295D14">
        <w:rPr>
          <w:rFonts w:cs="Arial"/>
          <w:szCs w:val="22"/>
          <w:lang w:val="cs-CZ"/>
        </w:rPr>
        <w:t>DPH</w:t>
      </w:r>
      <w:r w:rsidR="003D4F1D">
        <w:rPr>
          <w:rFonts w:cs="Arial"/>
          <w:szCs w:val="22"/>
        </w:rPr>
        <w:t xml:space="preserve">  </w:t>
      </w:r>
      <w:r w:rsidRPr="003E5217">
        <w:rPr>
          <w:rFonts w:cs="Arial"/>
          <w:szCs w:val="22"/>
          <w:lang w:val="cs-CZ"/>
        </w:rPr>
        <w:t>za</w:t>
      </w:r>
      <w:proofErr w:type="gramEnd"/>
      <w:r w:rsidRPr="003E5217">
        <w:rPr>
          <w:rFonts w:cs="Arial"/>
          <w:szCs w:val="22"/>
          <w:lang w:val="cs-CZ"/>
        </w:rPr>
        <w:t xml:space="preserve"> každý jednotlivý případ porušení povinnosti.</w:t>
      </w:r>
    </w:p>
    <w:p w14:paraId="32E1450A" w14:textId="0A383C64" w:rsidR="003E5217" w:rsidRPr="003E5217" w:rsidRDefault="003E5217" w:rsidP="00253DCB">
      <w:pPr>
        <w:pStyle w:val="TSTextlnkuslovan"/>
        <w:numPr>
          <w:ilvl w:val="1"/>
          <w:numId w:val="2"/>
        </w:numPr>
        <w:spacing w:after="0" w:line="240" w:lineRule="auto"/>
        <w:jc w:val="both"/>
        <w:rPr>
          <w:rFonts w:cs="Arial"/>
          <w:szCs w:val="22"/>
          <w:lang w:val="cs-CZ"/>
        </w:rPr>
      </w:pPr>
      <w:r w:rsidRPr="003E5217">
        <w:rPr>
          <w:rFonts w:cs="Arial"/>
          <w:szCs w:val="22"/>
          <w:lang w:val="cs-CZ"/>
        </w:rPr>
        <w:t>Smluvní pokuta je splatná do 14</w:t>
      </w:r>
      <w:r>
        <w:rPr>
          <w:rFonts w:cs="Arial"/>
          <w:szCs w:val="22"/>
          <w:lang w:val="cs-CZ"/>
        </w:rPr>
        <w:t xml:space="preserve"> </w:t>
      </w:r>
      <w:r w:rsidRPr="003E5217">
        <w:rPr>
          <w:rFonts w:cs="Arial"/>
          <w:szCs w:val="22"/>
          <w:lang w:val="cs-CZ"/>
        </w:rPr>
        <w:t>dní poté, co bude písemná výzva jedné strany v tomto směru druhé straně doručena.</w:t>
      </w:r>
    </w:p>
    <w:p w14:paraId="07226049" w14:textId="77777777" w:rsidR="003E5217" w:rsidRPr="003E5217" w:rsidRDefault="003E5217" w:rsidP="00253DCB">
      <w:pPr>
        <w:pStyle w:val="TSTextlnkuslovan"/>
        <w:numPr>
          <w:ilvl w:val="1"/>
          <w:numId w:val="2"/>
        </w:numPr>
        <w:spacing w:after="0" w:line="240" w:lineRule="auto"/>
        <w:jc w:val="both"/>
        <w:rPr>
          <w:rFonts w:cs="Arial"/>
          <w:szCs w:val="22"/>
          <w:lang w:val="cs-CZ"/>
        </w:rPr>
      </w:pPr>
      <w:r w:rsidRPr="003E5217">
        <w:rPr>
          <w:rFonts w:cs="Arial"/>
          <w:szCs w:val="22"/>
          <w:lang w:val="cs-CZ"/>
        </w:rPr>
        <w:t>Povinnost uhradit smluvní pokutu může vzniknout i opakovaně, její celková výše není omezena.</w:t>
      </w:r>
    </w:p>
    <w:p w14:paraId="4CD48737" w14:textId="77777777" w:rsidR="003E5217" w:rsidRPr="003E5217" w:rsidRDefault="003E5217" w:rsidP="00253DCB">
      <w:pPr>
        <w:pStyle w:val="TSTextlnkuslovan"/>
        <w:numPr>
          <w:ilvl w:val="1"/>
          <w:numId w:val="2"/>
        </w:numPr>
        <w:spacing w:after="0" w:line="240" w:lineRule="auto"/>
        <w:jc w:val="both"/>
        <w:rPr>
          <w:rFonts w:cs="Arial"/>
          <w:szCs w:val="22"/>
          <w:lang w:val="cs-CZ"/>
        </w:rPr>
      </w:pPr>
      <w:r w:rsidRPr="003E5217">
        <w:rPr>
          <w:rFonts w:cs="Arial"/>
          <w:szCs w:val="22"/>
          <w:lang w:val="cs-CZ"/>
        </w:rPr>
        <w:t xml:space="preserve">Povinností zaplatit smluvní pokutu není dotčeno právo na náhradu škody v celém rozsahu. Výše smluvních pokut se do výše náhrady škody nezapočítává. </w:t>
      </w:r>
    </w:p>
    <w:p w14:paraId="7323CBB5" w14:textId="28440FB2" w:rsidR="00253DCB" w:rsidRPr="003E5217" w:rsidRDefault="003E5217" w:rsidP="00253DCB">
      <w:pPr>
        <w:pStyle w:val="TSTextlnkuslovan"/>
        <w:numPr>
          <w:ilvl w:val="1"/>
          <w:numId w:val="2"/>
        </w:numPr>
        <w:spacing w:after="0" w:line="240" w:lineRule="auto"/>
        <w:jc w:val="both"/>
        <w:rPr>
          <w:rFonts w:cs="Arial"/>
          <w:szCs w:val="22"/>
          <w:lang w:val="cs-CZ"/>
        </w:rPr>
      </w:pPr>
      <w:r w:rsidRPr="003E5217">
        <w:rPr>
          <w:rFonts w:cs="Arial"/>
          <w:szCs w:val="22"/>
          <w:lang w:val="cs-CZ"/>
        </w:rPr>
        <w:t xml:space="preserve">Povinnost uhradit smluvní pokutu trvá i po skončení účinnosti této smlouvy (taktéž i </w:t>
      </w:r>
      <w:proofErr w:type="gramStart"/>
      <w:r w:rsidRPr="003E5217">
        <w:rPr>
          <w:rFonts w:cs="Arial"/>
          <w:szCs w:val="22"/>
          <w:lang w:val="cs-CZ"/>
        </w:rPr>
        <w:t>po té</w:t>
      </w:r>
      <w:proofErr w:type="gramEnd"/>
      <w:r w:rsidRPr="003E5217">
        <w:rPr>
          <w:rFonts w:cs="Arial"/>
          <w:szCs w:val="22"/>
          <w:lang w:val="cs-CZ"/>
        </w:rPr>
        <w:t>, co dojde k odstoupení, či výpovědi).</w:t>
      </w:r>
    </w:p>
    <w:bookmarkEnd w:id="12"/>
    <w:p w14:paraId="0702CC41" w14:textId="77777777" w:rsidR="00E7673E" w:rsidRPr="00253DCB" w:rsidRDefault="00E7673E" w:rsidP="00271153">
      <w:pPr>
        <w:pStyle w:val="TSTextlnkuslovan"/>
        <w:spacing w:after="0" w:line="240" w:lineRule="auto"/>
        <w:jc w:val="both"/>
        <w:rPr>
          <w:rFonts w:cs="Arial"/>
          <w:szCs w:val="22"/>
          <w:lang w:val="cs-CZ"/>
        </w:rPr>
      </w:pPr>
    </w:p>
    <w:p w14:paraId="19F78D12" w14:textId="77777777" w:rsidR="009F15F3" w:rsidRPr="00B463F6" w:rsidRDefault="009F15F3" w:rsidP="00A5600D">
      <w:pPr>
        <w:pStyle w:val="TSTextlnkuslovan"/>
        <w:spacing w:after="0" w:line="240" w:lineRule="auto"/>
        <w:ind w:left="737"/>
        <w:jc w:val="both"/>
        <w:rPr>
          <w:rFonts w:cs="Arial"/>
          <w:szCs w:val="22"/>
          <w:lang w:val="cs-CZ"/>
        </w:rPr>
      </w:pPr>
    </w:p>
    <w:p w14:paraId="48EBAEF9" w14:textId="77777777" w:rsidR="009F15F3" w:rsidRPr="00B463F6" w:rsidRDefault="009F15F3" w:rsidP="00253DCB">
      <w:pPr>
        <w:pStyle w:val="TSTextlnkuslovan"/>
        <w:numPr>
          <w:ilvl w:val="0"/>
          <w:numId w:val="2"/>
        </w:numPr>
        <w:spacing w:after="0" w:line="240" w:lineRule="auto"/>
        <w:rPr>
          <w:rFonts w:cs="Arial"/>
          <w:szCs w:val="22"/>
          <w:lang w:val="cs-CZ"/>
        </w:rPr>
      </w:pPr>
    </w:p>
    <w:p w14:paraId="14A47295" w14:textId="6A3A6C5D" w:rsidR="009F15F3" w:rsidRDefault="009F15F3" w:rsidP="00A5600D">
      <w:pPr>
        <w:pStyle w:val="Odstavecseseznamem"/>
        <w:spacing w:after="0" w:line="240" w:lineRule="auto"/>
        <w:ind w:left="709"/>
        <w:contextualSpacing w:val="0"/>
        <w:jc w:val="center"/>
        <w:rPr>
          <w:rFonts w:cs="Arial"/>
          <w:b/>
          <w:szCs w:val="22"/>
          <w:u w:val="single"/>
        </w:rPr>
      </w:pPr>
      <w:r w:rsidRPr="00B463F6">
        <w:rPr>
          <w:rFonts w:cs="Arial"/>
          <w:b/>
          <w:szCs w:val="22"/>
          <w:u w:val="single"/>
        </w:rPr>
        <w:t>Pojištění příkazníka</w:t>
      </w:r>
    </w:p>
    <w:p w14:paraId="03CC75BB" w14:textId="77777777" w:rsidR="009F15F3" w:rsidRPr="00B463F6" w:rsidRDefault="009F15F3" w:rsidP="00271153">
      <w:pPr>
        <w:pStyle w:val="TSTextlnkuslovan"/>
        <w:spacing w:after="0" w:line="240" w:lineRule="auto"/>
        <w:jc w:val="both"/>
        <w:rPr>
          <w:rFonts w:cs="Arial"/>
          <w:bCs/>
          <w:szCs w:val="22"/>
        </w:rPr>
      </w:pPr>
    </w:p>
    <w:p w14:paraId="55CD31DE" w14:textId="7C25C4CE" w:rsidR="009F15F3" w:rsidRPr="00B463F6" w:rsidRDefault="00A5600D" w:rsidP="00253DCB">
      <w:pPr>
        <w:pStyle w:val="TSTextlnkuslovan"/>
        <w:numPr>
          <w:ilvl w:val="1"/>
          <w:numId w:val="2"/>
        </w:numPr>
        <w:spacing w:after="0" w:line="240" w:lineRule="auto"/>
        <w:jc w:val="both"/>
        <w:rPr>
          <w:rFonts w:cs="Arial"/>
          <w:bCs/>
          <w:szCs w:val="22"/>
        </w:rPr>
      </w:pPr>
      <w:r w:rsidRPr="00B463F6">
        <w:rPr>
          <w:rFonts w:cs="Arial"/>
          <w:bCs/>
          <w:szCs w:val="22"/>
          <w:lang w:val="cs-CZ"/>
        </w:rPr>
        <w:t>Příkazník</w:t>
      </w:r>
      <w:r w:rsidR="009F15F3" w:rsidRPr="00B463F6">
        <w:rPr>
          <w:rFonts w:cs="Arial"/>
          <w:bCs/>
          <w:szCs w:val="22"/>
        </w:rPr>
        <w:t xml:space="preserve"> prohlašuje, že ke dni podpisu této Smlouvy má uzavřenou pojistnou smlouvu, jejímž předmětem je pojištění odpovědnosti za škodu způsobenou </w:t>
      </w:r>
      <w:r w:rsidRPr="00B463F6">
        <w:rPr>
          <w:rFonts w:cs="Arial"/>
          <w:bCs/>
          <w:szCs w:val="22"/>
          <w:lang w:val="cs-CZ"/>
        </w:rPr>
        <w:t>příkazníkem</w:t>
      </w:r>
      <w:r w:rsidR="009F15F3" w:rsidRPr="00B463F6">
        <w:rPr>
          <w:rFonts w:cs="Arial"/>
          <w:bCs/>
          <w:szCs w:val="22"/>
        </w:rPr>
        <w:t xml:space="preserve"> třetí osobě v souvislosti s výkonem jeho činnosti, ve výši nejméně </w:t>
      </w:r>
      <w:r w:rsidR="00295D14">
        <w:rPr>
          <w:rFonts w:cs="Arial"/>
          <w:bCs/>
          <w:szCs w:val="22"/>
          <w:lang w:val="cs-CZ"/>
        </w:rPr>
        <w:t>300 000 Kč.</w:t>
      </w:r>
      <w:r w:rsidR="009F15F3" w:rsidRPr="00B463F6">
        <w:rPr>
          <w:rFonts w:cs="Arial"/>
          <w:bCs/>
          <w:szCs w:val="22"/>
        </w:rPr>
        <w:t xml:space="preserve"> </w:t>
      </w:r>
      <w:r w:rsidRPr="00B463F6">
        <w:rPr>
          <w:rFonts w:cs="Arial"/>
          <w:bCs/>
          <w:szCs w:val="22"/>
          <w:lang w:val="cs-CZ"/>
        </w:rPr>
        <w:t>Příkazník</w:t>
      </w:r>
      <w:r w:rsidR="009F15F3" w:rsidRPr="00B463F6">
        <w:rPr>
          <w:rFonts w:cs="Arial"/>
          <w:bCs/>
          <w:szCs w:val="22"/>
        </w:rPr>
        <w:t xml:space="preserve"> se zavazuje, že po celou dobu trvání této smlouvy bude pojištěn ve smyslu tohoto ustanovení a že nedojde ke snížení pojistné částky pod částku uvedenou v předchozí větě. </w:t>
      </w:r>
    </w:p>
    <w:p w14:paraId="3BFEEE8F" w14:textId="77777777" w:rsidR="009F15F3" w:rsidRPr="00B463F6" w:rsidRDefault="009F15F3" w:rsidP="00A5600D">
      <w:pPr>
        <w:pStyle w:val="TSTextlnkuslovan"/>
        <w:spacing w:after="0" w:line="240" w:lineRule="auto"/>
        <w:jc w:val="both"/>
        <w:rPr>
          <w:rFonts w:cs="Arial"/>
          <w:szCs w:val="22"/>
          <w:lang w:val="cs-CZ"/>
        </w:rPr>
      </w:pPr>
    </w:p>
    <w:p w14:paraId="3E12C6C8" w14:textId="77777777" w:rsidR="00DE290D" w:rsidRPr="00B463F6" w:rsidRDefault="00DE290D" w:rsidP="00DE290D">
      <w:pPr>
        <w:pStyle w:val="TSTextlnkuslovan"/>
        <w:spacing w:after="0" w:line="240" w:lineRule="auto"/>
        <w:ind w:left="737"/>
        <w:jc w:val="both"/>
        <w:rPr>
          <w:rFonts w:cs="Arial"/>
          <w:szCs w:val="22"/>
          <w:lang w:val="cs-CZ"/>
        </w:rPr>
      </w:pPr>
    </w:p>
    <w:p w14:paraId="7160B088" w14:textId="77777777" w:rsidR="003162F4" w:rsidRPr="00B463F6" w:rsidRDefault="003162F4" w:rsidP="00253DCB">
      <w:pPr>
        <w:pStyle w:val="Odstavecseseznamem"/>
        <w:numPr>
          <w:ilvl w:val="0"/>
          <w:numId w:val="2"/>
        </w:numPr>
        <w:spacing w:after="0" w:line="240" w:lineRule="auto"/>
        <w:ind w:left="709"/>
        <w:contextualSpacing w:val="0"/>
        <w:jc w:val="center"/>
        <w:rPr>
          <w:rFonts w:cs="Arial"/>
          <w:szCs w:val="22"/>
        </w:rPr>
      </w:pPr>
      <w:r w:rsidRPr="00B463F6">
        <w:rPr>
          <w:rFonts w:cs="Arial"/>
          <w:b/>
          <w:szCs w:val="22"/>
          <w:u w:val="single"/>
        </w:rPr>
        <w:br/>
      </w:r>
      <w:bookmarkStart w:id="13" w:name="_Ref376500584"/>
      <w:r w:rsidR="00933106" w:rsidRPr="00B463F6">
        <w:rPr>
          <w:rFonts w:cs="Arial"/>
          <w:b/>
          <w:szCs w:val="22"/>
          <w:u w:val="single"/>
        </w:rPr>
        <w:t>Změna závazku</w:t>
      </w:r>
      <w:bookmarkEnd w:id="13"/>
    </w:p>
    <w:p w14:paraId="2561555B" w14:textId="77777777" w:rsidR="00074AF2" w:rsidRPr="00B463F6" w:rsidRDefault="00074AF2" w:rsidP="00074AF2">
      <w:pPr>
        <w:pStyle w:val="Odstavecseseznamem"/>
        <w:spacing w:after="0" w:line="240" w:lineRule="auto"/>
        <w:contextualSpacing w:val="0"/>
        <w:jc w:val="center"/>
        <w:rPr>
          <w:rFonts w:cs="Arial"/>
          <w:szCs w:val="22"/>
        </w:rPr>
      </w:pPr>
    </w:p>
    <w:p w14:paraId="221458F4" w14:textId="77777777" w:rsidR="006B2005" w:rsidRPr="00B463F6" w:rsidRDefault="0096051C" w:rsidP="00253DCB">
      <w:pPr>
        <w:pStyle w:val="TSTextlnkuslovan"/>
        <w:numPr>
          <w:ilvl w:val="1"/>
          <w:numId w:val="2"/>
        </w:numPr>
        <w:spacing w:after="0" w:line="240" w:lineRule="auto"/>
        <w:jc w:val="both"/>
        <w:rPr>
          <w:rFonts w:cs="Arial"/>
          <w:szCs w:val="22"/>
        </w:rPr>
      </w:pPr>
      <w:r w:rsidRPr="00B463F6">
        <w:rPr>
          <w:rFonts w:cs="Arial"/>
          <w:bCs/>
          <w:szCs w:val="22"/>
        </w:rPr>
        <w:lastRenderedPageBreak/>
        <w:t>Příkazce</w:t>
      </w:r>
      <w:r w:rsidR="00557B4E" w:rsidRPr="00B463F6">
        <w:rPr>
          <w:rFonts w:cs="Arial"/>
          <w:szCs w:val="22"/>
        </w:rPr>
        <w:t xml:space="preserve"> </w:t>
      </w:r>
      <w:r w:rsidR="006B2005" w:rsidRPr="00B463F6">
        <w:rPr>
          <w:rFonts w:cs="Arial"/>
          <w:szCs w:val="22"/>
        </w:rPr>
        <w:t>se zavazuje, že přistoupí na změnu závazku v</w:t>
      </w:r>
      <w:r w:rsidR="00174DF9" w:rsidRPr="00B463F6">
        <w:rPr>
          <w:rFonts w:cs="Arial"/>
          <w:szCs w:val="22"/>
          <w:lang w:val="cs-CZ"/>
        </w:rPr>
        <w:t xml:space="preserve"> </w:t>
      </w:r>
      <w:r w:rsidR="006B2005" w:rsidRPr="00B463F6">
        <w:rPr>
          <w:rFonts w:cs="Arial"/>
          <w:szCs w:val="22"/>
        </w:rPr>
        <w:t xml:space="preserve">případech, kdy se po uzavření smlouvy změní výchozí podklady rozhodné pro uzavření této smlouvy, nebo uplatní </w:t>
      </w:r>
      <w:r w:rsidR="00D75C82" w:rsidRPr="00B463F6">
        <w:rPr>
          <w:rFonts w:cs="Arial"/>
          <w:szCs w:val="22"/>
          <w:lang w:val="cs-CZ"/>
        </w:rPr>
        <w:br/>
      </w:r>
      <w:r w:rsidR="008A7ED1" w:rsidRPr="00B463F6">
        <w:rPr>
          <w:rFonts w:cs="Arial"/>
          <w:bCs/>
          <w:szCs w:val="22"/>
        </w:rPr>
        <w:t xml:space="preserve">na příkazníka </w:t>
      </w:r>
      <w:r w:rsidR="006B2005" w:rsidRPr="00B463F6">
        <w:rPr>
          <w:rFonts w:cs="Arial"/>
          <w:bCs/>
          <w:szCs w:val="22"/>
        </w:rPr>
        <w:t xml:space="preserve">nové požadavky. </w:t>
      </w:r>
    </w:p>
    <w:p w14:paraId="01A55AC4" w14:textId="77777777" w:rsidR="00E953AF" w:rsidRPr="00B463F6" w:rsidRDefault="00E953AF" w:rsidP="00253DCB">
      <w:pPr>
        <w:pStyle w:val="TSTextlnkuslovan"/>
        <w:numPr>
          <w:ilvl w:val="1"/>
          <w:numId w:val="2"/>
        </w:numPr>
        <w:spacing w:after="0" w:line="240" w:lineRule="auto"/>
        <w:jc w:val="both"/>
        <w:rPr>
          <w:rFonts w:cs="Arial"/>
          <w:szCs w:val="22"/>
        </w:rPr>
      </w:pPr>
      <w:r w:rsidRPr="00B463F6">
        <w:rPr>
          <w:rFonts w:cs="Arial"/>
          <w:szCs w:val="22"/>
        </w:rPr>
        <w:t>K návrhům dodatků k</w:t>
      </w:r>
      <w:r w:rsidR="00174DF9" w:rsidRPr="00B463F6">
        <w:rPr>
          <w:rFonts w:cs="Arial"/>
          <w:szCs w:val="22"/>
          <w:lang w:val="cs-CZ"/>
        </w:rPr>
        <w:t xml:space="preserve"> </w:t>
      </w:r>
      <w:r w:rsidRPr="00B463F6">
        <w:rPr>
          <w:rFonts w:cs="Arial"/>
          <w:szCs w:val="22"/>
        </w:rPr>
        <w:t xml:space="preserve">této smlouvě se strany zavazují vyjádřit písemně ve lhůtě 5 dnů </w:t>
      </w:r>
      <w:r w:rsidR="00D75C82" w:rsidRPr="00B463F6">
        <w:rPr>
          <w:rFonts w:cs="Arial"/>
          <w:szCs w:val="22"/>
          <w:lang w:val="cs-CZ"/>
        </w:rPr>
        <w:br/>
      </w:r>
      <w:r w:rsidRPr="00B463F6">
        <w:rPr>
          <w:rFonts w:cs="Arial"/>
          <w:szCs w:val="22"/>
        </w:rPr>
        <w:t>od obdržení návrhu dodatku druhé strany. Po tuto dobu je tímto návrhem vázána strana, která ho podala.</w:t>
      </w:r>
    </w:p>
    <w:p w14:paraId="3F97C7AD" w14:textId="11627C9C" w:rsidR="005A378C" w:rsidRPr="000071A1" w:rsidRDefault="005A378C" w:rsidP="00253DCB">
      <w:pPr>
        <w:pStyle w:val="TSTextlnkuslovan"/>
        <w:numPr>
          <w:ilvl w:val="1"/>
          <w:numId w:val="2"/>
        </w:numPr>
        <w:spacing w:after="0" w:line="240" w:lineRule="auto"/>
        <w:jc w:val="both"/>
        <w:rPr>
          <w:rFonts w:cs="Arial"/>
          <w:szCs w:val="22"/>
        </w:rPr>
      </w:pPr>
      <w:r w:rsidRPr="00B463F6">
        <w:rPr>
          <w:rFonts w:cs="Arial"/>
          <w:szCs w:val="22"/>
          <w:lang w:val="cs-CZ"/>
        </w:rPr>
        <w:t xml:space="preserve">O jakékoliv změně rozsahu činností příkazníka musí být mezi příkazcem a příkazníkem uzavřena samostatná </w:t>
      </w:r>
      <w:proofErr w:type="spellStart"/>
      <w:r w:rsidRPr="00B463F6">
        <w:rPr>
          <w:rFonts w:cs="Arial"/>
          <w:szCs w:val="22"/>
          <w:lang w:val="cs-CZ"/>
        </w:rPr>
        <w:t>písmená</w:t>
      </w:r>
      <w:proofErr w:type="spellEnd"/>
      <w:r w:rsidRPr="00B463F6">
        <w:rPr>
          <w:rFonts w:cs="Arial"/>
          <w:szCs w:val="22"/>
          <w:lang w:val="cs-CZ"/>
        </w:rPr>
        <w:t xml:space="preserve"> smlouva (dodatek k této smlouvě) s dohodnutím ceny </w:t>
      </w:r>
      <w:r w:rsidR="006C060E">
        <w:rPr>
          <w:rFonts w:cs="Arial"/>
          <w:szCs w:val="22"/>
          <w:lang w:val="cs-CZ"/>
        </w:rPr>
        <w:br/>
      </w:r>
      <w:r w:rsidRPr="00B463F6">
        <w:rPr>
          <w:rFonts w:cs="Arial"/>
          <w:szCs w:val="22"/>
          <w:lang w:val="cs-CZ"/>
        </w:rPr>
        <w:t>a vlivu na termín doby plnění dle této smlouvy. Zadání dodatečné práce musí být v souladu s</w:t>
      </w:r>
      <w:r w:rsidR="008022F7" w:rsidRPr="00B463F6">
        <w:rPr>
          <w:rFonts w:cs="Arial"/>
          <w:szCs w:val="22"/>
          <w:lang w:val="cs-CZ"/>
        </w:rPr>
        <w:t> příslušnými ustanoveními zákona č. 134/2016 Sb., o zadávání veřejných zakázek</w:t>
      </w:r>
      <w:r w:rsidR="003E5217">
        <w:rPr>
          <w:rFonts w:cs="Arial"/>
          <w:szCs w:val="22"/>
          <w:lang w:val="cs-CZ"/>
        </w:rPr>
        <w:t xml:space="preserve">, ve znění pozdějších </w:t>
      </w:r>
      <w:proofErr w:type="gramStart"/>
      <w:r w:rsidR="003E5217">
        <w:rPr>
          <w:rFonts w:cs="Arial"/>
          <w:szCs w:val="22"/>
          <w:lang w:val="cs-CZ"/>
        </w:rPr>
        <w:t>předpisů</w:t>
      </w:r>
      <w:r w:rsidR="008022F7" w:rsidRPr="00B463F6">
        <w:rPr>
          <w:rFonts w:cs="Arial"/>
          <w:szCs w:val="22"/>
          <w:lang w:val="cs-CZ"/>
        </w:rPr>
        <w:t xml:space="preserve"> </w:t>
      </w:r>
      <w:r w:rsidRPr="00B463F6">
        <w:rPr>
          <w:rFonts w:cs="Arial"/>
          <w:szCs w:val="22"/>
          <w:lang w:val="cs-CZ"/>
        </w:rPr>
        <w:t>.</w:t>
      </w:r>
      <w:proofErr w:type="gramEnd"/>
    </w:p>
    <w:p w14:paraId="0A53197C" w14:textId="77777777" w:rsidR="00E7673E" w:rsidRPr="00B463F6" w:rsidRDefault="00E7673E" w:rsidP="00295D14">
      <w:pPr>
        <w:pStyle w:val="TSTextlnkuslovan"/>
        <w:spacing w:after="0" w:line="240" w:lineRule="auto"/>
        <w:ind w:left="737"/>
        <w:jc w:val="both"/>
        <w:rPr>
          <w:rFonts w:cs="Arial"/>
          <w:szCs w:val="22"/>
        </w:rPr>
      </w:pPr>
    </w:p>
    <w:p w14:paraId="3CD413B6" w14:textId="5C3555F9" w:rsidR="00DE290D" w:rsidRDefault="00DE290D" w:rsidP="00DE290D">
      <w:pPr>
        <w:pStyle w:val="TSTextlnkuslovan"/>
        <w:spacing w:after="0" w:line="240" w:lineRule="auto"/>
        <w:ind w:left="737"/>
        <w:jc w:val="both"/>
        <w:rPr>
          <w:rFonts w:cs="Arial"/>
          <w:szCs w:val="22"/>
        </w:rPr>
      </w:pPr>
    </w:p>
    <w:p w14:paraId="63851F7B" w14:textId="77777777" w:rsidR="003E5217" w:rsidRPr="00253DCB" w:rsidRDefault="003E5217" w:rsidP="00713D42">
      <w:pPr>
        <w:pStyle w:val="TSTextlnkuslovan"/>
        <w:spacing w:after="0" w:line="240" w:lineRule="auto"/>
        <w:ind w:left="737"/>
        <w:jc w:val="center"/>
        <w:rPr>
          <w:rFonts w:ascii="Times New Roman" w:hAnsi="Times New Roman"/>
          <w:b/>
          <w:szCs w:val="22"/>
          <w:u w:val="single"/>
        </w:rPr>
      </w:pPr>
      <w:r w:rsidRPr="00253DCB">
        <w:rPr>
          <w:rFonts w:ascii="Times New Roman" w:hAnsi="Times New Roman"/>
          <w:b/>
          <w:szCs w:val="22"/>
          <w:u w:val="single"/>
        </w:rPr>
        <w:t>Čl. X</w:t>
      </w:r>
    </w:p>
    <w:p w14:paraId="0515A0E2" w14:textId="77777777" w:rsidR="003E5217" w:rsidRPr="00253DCB" w:rsidRDefault="003E5217" w:rsidP="00713D42">
      <w:pPr>
        <w:pStyle w:val="TSTextlnkuslovan"/>
        <w:spacing w:after="0" w:line="240" w:lineRule="auto"/>
        <w:ind w:left="737"/>
        <w:jc w:val="center"/>
        <w:rPr>
          <w:rFonts w:cs="Arial"/>
          <w:b/>
          <w:szCs w:val="22"/>
          <w:u w:val="single"/>
        </w:rPr>
      </w:pPr>
      <w:r w:rsidRPr="00253DCB">
        <w:rPr>
          <w:rFonts w:cs="Arial"/>
          <w:b/>
          <w:szCs w:val="22"/>
          <w:u w:val="single"/>
        </w:rPr>
        <w:t>Odstoupení a výpověď od smlouvy</w:t>
      </w:r>
    </w:p>
    <w:p w14:paraId="29C9A07F" w14:textId="77777777" w:rsidR="003E5217" w:rsidRPr="003E5217" w:rsidRDefault="003E5217" w:rsidP="003E5217">
      <w:pPr>
        <w:pStyle w:val="TSTextlnkuslovan"/>
        <w:spacing w:after="0" w:line="240" w:lineRule="auto"/>
        <w:ind w:left="737"/>
        <w:jc w:val="both"/>
        <w:rPr>
          <w:rFonts w:cs="Arial"/>
          <w:szCs w:val="22"/>
        </w:rPr>
      </w:pPr>
    </w:p>
    <w:p w14:paraId="371EE9ED" w14:textId="4BF66CBE" w:rsidR="003E5217" w:rsidRPr="00253DCB" w:rsidRDefault="00526854" w:rsidP="00253DCB">
      <w:pPr>
        <w:pStyle w:val="TSTextlnkuslovan"/>
        <w:spacing w:after="0" w:line="240" w:lineRule="auto"/>
        <w:ind w:left="708" w:hanging="708"/>
        <w:jc w:val="both"/>
        <w:rPr>
          <w:rFonts w:cs="Arial"/>
          <w:szCs w:val="22"/>
          <w:lang w:val="cs-CZ"/>
        </w:rPr>
      </w:pPr>
      <w:r>
        <w:rPr>
          <w:rFonts w:cs="Arial"/>
          <w:szCs w:val="22"/>
          <w:lang w:val="cs-CZ"/>
        </w:rPr>
        <w:t xml:space="preserve">10.1 </w:t>
      </w:r>
      <w:r>
        <w:rPr>
          <w:rFonts w:cs="Arial"/>
          <w:szCs w:val="22"/>
          <w:lang w:val="cs-CZ"/>
        </w:rPr>
        <w:tab/>
      </w:r>
      <w:r w:rsidR="003E5217" w:rsidRPr="003E5217">
        <w:rPr>
          <w:rFonts w:cs="Arial"/>
          <w:szCs w:val="22"/>
        </w:rPr>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800EF02" w14:textId="40125749" w:rsidR="003E5217" w:rsidRPr="003E5217" w:rsidRDefault="00526854" w:rsidP="00253DCB">
      <w:pPr>
        <w:pStyle w:val="TSTextlnkuslovan"/>
        <w:spacing w:after="0" w:line="240" w:lineRule="auto"/>
        <w:ind w:left="708" w:hanging="708"/>
        <w:jc w:val="both"/>
        <w:rPr>
          <w:rFonts w:cs="Arial"/>
          <w:szCs w:val="22"/>
        </w:rPr>
      </w:pPr>
      <w:r>
        <w:rPr>
          <w:rFonts w:cs="Arial"/>
          <w:szCs w:val="22"/>
          <w:lang w:val="cs-CZ"/>
        </w:rPr>
        <w:t xml:space="preserve">10.2 </w:t>
      </w:r>
      <w:r>
        <w:rPr>
          <w:rFonts w:cs="Arial"/>
          <w:szCs w:val="22"/>
          <w:lang w:val="cs-CZ"/>
        </w:rPr>
        <w:tab/>
      </w:r>
      <w:r w:rsidR="003E5217" w:rsidRPr="003E5217">
        <w:rPr>
          <w:rFonts w:cs="Arial"/>
          <w:szCs w:val="22"/>
        </w:rPr>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16DDE543" w14:textId="4FDAB12B" w:rsidR="003E5217" w:rsidRPr="00295D14" w:rsidRDefault="00526854" w:rsidP="00253DCB">
      <w:pPr>
        <w:pStyle w:val="TSTextlnkuslovan"/>
        <w:spacing w:after="0" w:line="240" w:lineRule="auto"/>
        <w:ind w:left="708" w:hanging="708"/>
        <w:jc w:val="both"/>
        <w:rPr>
          <w:rFonts w:cs="Arial"/>
          <w:szCs w:val="22"/>
          <w:lang w:val="cs-CZ"/>
        </w:rPr>
      </w:pPr>
      <w:r>
        <w:rPr>
          <w:rFonts w:cs="Arial"/>
          <w:szCs w:val="22"/>
          <w:lang w:val="cs-CZ"/>
        </w:rPr>
        <w:t xml:space="preserve">10.3 </w:t>
      </w:r>
      <w:r>
        <w:rPr>
          <w:rFonts w:cs="Arial"/>
          <w:szCs w:val="22"/>
          <w:lang w:val="cs-CZ"/>
        </w:rPr>
        <w:tab/>
      </w:r>
      <w:r w:rsidR="003E5217" w:rsidRPr="003E5217">
        <w:rPr>
          <w:rFonts w:cs="Arial"/>
          <w:szCs w:val="22"/>
        </w:rPr>
        <w:t xml:space="preserve">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w:t>
      </w:r>
      <w:proofErr w:type="gramStart"/>
      <w:r w:rsidR="003E5217" w:rsidRPr="003E5217">
        <w:rPr>
          <w:rFonts w:cs="Arial"/>
          <w:szCs w:val="22"/>
        </w:rPr>
        <w:t>zahájení  stavby</w:t>
      </w:r>
      <w:proofErr w:type="gramEnd"/>
      <w:r w:rsidR="003E5217" w:rsidRPr="003E5217">
        <w:rPr>
          <w:rFonts w:cs="Arial"/>
          <w:szCs w:val="22"/>
        </w:rPr>
        <w:t xml:space="preserve"> do </w:t>
      </w:r>
      <w:r w:rsidR="00295D14" w:rsidRPr="00295D14">
        <w:rPr>
          <w:rFonts w:cs="Arial"/>
          <w:bCs/>
          <w:szCs w:val="22"/>
          <w:lang w:val="cs-CZ"/>
        </w:rPr>
        <w:t>5 let.</w:t>
      </w:r>
    </w:p>
    <w:p w14:paraId="59B10465" w14:textId="3E8FB2BF" w:rsidR="003E5217" w:rsidRPr="003E5217" w:rsidRDefault="00526854" w:rsidP="00253DCB">
      <w:pPr>
        <w:pStyle w:val="TSTextlnkuslovan"/>
        <w:spacing w:after="0" w:line="240" w:lineRule="auto"/>
        <w:ind w:left="708" w:hanging="708"/>
        <w:jc w:val="both"/>
        <w:rPr>
          <w:rFonts w:cs="Arial"/>
          <w:szCs w:val="22"/>
        </w:rPr>
      </w:pPr>
      <w:r>
        <w:rPr>
          <w:rFonts w:cs="Arial"/>
          <w:szCs w:val="22"/>
          <w:lang w:val="cs-CZ"/>
        </w:rPr>
        <w:t xml:space="preserve">10.4 </w:t>
      </w:r>
      <w:r>
        <w:rPr>
          <w:rFonts w:cs="Arial"/>
          <w:szCs w:val="22"/>
          <w:lang w:val="cs-CZ"/>
        </w:rPr>
        <w:tab/>
      </w:r>
      <w:r w:rsidR="003E5217" w:rsidRPr="003E5217">
        <w:rPr>
          <w:rFonts w:cs="Arial"/>
          <w:szCs w:val="22"/>
        </w:rPr>
        <w:t xml:space="preserve">Ve vztahu k </w:t>
      </w:r>
      <w:proofErr w:type="gramStart"/>
      <w:r w:rsidR="003E5217" w:rsidRPr="003E5217">
        <w:rPr>
          <w:rFonts w:cs="Arial"/>
          <w:szCs w:val="22"/>
        </w:rPr>
        <w:t>plnění  je</w:t>
      </w:r>
      <w:proofErr w:type="gramEnd"/>
      <w:r w:rsidR="003E5217" w:rsidRPr="003E5217">
        <w:rPr>
          <w:rFonts w:cs="Arial"/>
          <w:szCs w:val="22"/>
        </w:rPr>
        <w:t xml:space="preserv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7027459" w14:textId="29C920AE" w:rsidR="003E5217" w:rsidRPr="003E5217" w:rsidRDefault="00526854" w:rsidP="00253DCB">
      <w:pPr>
        <w:pStyle w:val="TSTextlnkuslovan"/>
        <w:spacing w:after="0" w:line="240" w:lineRule="auto"/>
        <w:ind w:left="708" w:hanging="708"/>
        <w:jc w:val="both"/>
        <w:rPr>
          <w:rFonts w:cs="Arial"/>
          <w:szCs w:val="22"/>
        </w:rPr>
      </w:pPr>
      <w:r>
        <w:rPr>
          <w:rFonts w:cs="Arial"/>
          <w:szCs w:val="22"/>
          <w:lang w:val="cs-CZ"/>
        </w:rPr>
        <w:t xml:space="preserve">10.5 </w:t>
      </w:r>
      <w:r>
        <w:rPr>
          <w:rFonts w:cs="Arial"/>
          <w:szCs w:val="22"/>
          <w:lang w:val="cs-CZ"/>
        </w:rPr>
        <w:tab/>
      </w:r>
      <w:r w:rsidR="003E5217" w:rsidRPr="003E5217">
        <w:rPr>
          <w:rFonts w:cs="Arial"/>
          <w:szCs w:val="22"/>
        </w:rPr>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34367C7C" w14:textId="23F77E24" w:rsidR="003E5217" w:rsidRPr="003E5217" w:rsidRDefault="00526854" w:rsidP="00253DCB">
      <w:pPr>
        <w:pStyle w:val="TSTextlnkuslovan"/>
        <w:spacing w:after="0" w:line="240" w:lineRule="auto"/>
        <w:jc w:val="both"/>
        <w:rPr>
          <w:rFonts w:cs="Arial"/>
          <w:szCs w:val="22"/>
        </w:rPr>
      </w:pPr>
      <w:r>
        <w:rPr>
          <w:rFonts w:cs="Arial"/>
          <w:szCs w:val="22"/>
          <w:lang w:val="cs-CZ"/>
        </w:rPr>
        <w:t>10.6</w:t>
      </w:r>
      <w:r>
        <w:rPr>
          <w:rFonts w:cs="Arial"/>
          <w:szCs w:val="22"/>
          <w:lang w:val="cs-CZ"/>
        </w:rPr>
        <w:tab/>
      </w:r>
      <w:r w:rsidR="003E5217" w:rsidRPr="003E5217">
        <w:rPr>
          <w:rFonts w:cs="Arial"/>
          <w:szCs w:val="22"/>
        </w:rPr>
        <w:t>Zánikem smlouvy zaniká i platnost plné moci udělené dle článku XI odst. 11.1 této smlouvy.</w:t>
      </w:r>
    </w:p>
    <w:p w14:paraId="053029F2" w14:textId="68AEF721" w:rsidR="003E5217" w:rsidRDefault="00526854" w:rsidP="00253DCB">
      <w:pPr>
        <w:pStyle w:val="TSTextlnkuslovan"/>
        <w:spacing w:after="0" w:line="240" w:lineRule="auto"/>
        <w:jc w:val="both"/>
        <w:rPr>
          <w:rFonts w:cs="Arial"/>
          <w:szCs w:val="22"/>
        </w:rPr>
      </w:pPr>
      <w:r>
        <w:rPr>
          <w:rFonts w:cs="Arial"/>
          <w:szCs w:val="22"/>
          <w:lang w:val="cs-CZ"/>
        </w:rPr>
        <w:t xml:space="preserve">10.7 </w:t>
      </w:r>
      <w:r>
        <w:rPr>
          <w:rFonts w:cs="Arial"/>
          <w:szCs w:val="22"/>
          <w:lang w:val="cs-CZ"/>
        </w:rPr>
        <w:tab/>
      </w:r>
      <w:r w:rsidR="003E5217" w:rsidRPr="003E5217">
        <w:rPr>
          <w:rFonts w:cs="Arial"/>
          <w:szCs w:val="22"/>
        </w:rPr>
        <w:t>Smlouva může být ukončena rovněž vzájemnou dohodou smluvních stran.</w:t>
      </w:r>
    </w:p>
    <w:p w14:paraId="69973E35" w14:textId="77777777" w:rsidR="00E7673E" w:rsidRPr="00B463F6" w:rsidRDefault="00E7673E" w:rsidP="00271153">
      <w:pPr>
        <w:pStyle w:val="TSTextlnkuslovan"/>
        <w:spacing w:after="0" w:line="240" w:lineRule="auto"/>
        <w:jc w:val="both"/>
        <w:rPr>
          <w:rFonts w:cs="Arial"/>
          <w:szCs w:val="22"/>
        </w:rPr>
      </w:pPr>
    </w:p>
    <w:p w14:paraId="2F050695" w14:textId="25CF0AA9" w:rsidR="003162F4" w:rsidRPr="00B463F6" w:rsidRDefault="00253DCB" w:rsidP="00253DCB">
      <w:pPr>
        <w:pStyle w:val="Odstavecseseznamem"/>
        <w:spacing w:after="0" w:line="240" w:lineRule="auto"/>
        <w:ind w:left="709"/>
        <w:contextualSpacing w:val="0"/>
        <w:jc w:val="center"/>
        <w:rPr>
          <w:rFonts w:cs="Arial"/>
          <w:szCs w:val="22"/>
        </w:rPr>
      </w:pPr>
      <w:r>
        <w:rPr>
          <w:rFonts w:ascii="Times New Roman" w:hAnsi="Times New Roman"/>
          <w:b/>
          <w:szCs w:val="22"/>
          <w:u w:val="single"/>
        </w:rPr>
        <w:t xml:space="preserve">Čl. </w:t>
      </w:r>
      <w:r w:rsidRPr="00E7673E">
        <w:rPr>
          <w:rFonts w:ascii="Times New Roman" w:hAnsi="Times New Roman"/>
          <w:b/>
          <w:szCs w:val="22"/>
          <w:u w:val="single"/>
        </w:rPr>
        <w:t>X</w:t>
      </w:r>
      <w:r w:rsidR="00526854" w:rsidRPr="000071A1">
        <w:rPr>
          <w:rFonts w:ascii="Times New Roman" w:hAnsi="Times New Roman"/>
          <w:b/>
          <w:szCs w:val="22"/>
          <w:u w:val="single"/>
        </w:rPr>
        <w:t>I</w:t>
      </w:r>
      <w:r w:rsidR="003162F4" w:rsidRPr="00B463F6">
        <w:rPr>
          <w:rFonts w:cs="Arial"/>
          <w:b/>
          <w:szCs w:val="22"/>
          <w:u w:val="single"/>
        </w:rPr>
        <w:br/>
      </w:r>
      <w:bookmarkStart w:id="14" w:name="_Ref376452732"/>
      <w:r w:rsidR="004733E4" w:rsidRPr="00B463F6">
        <w:rPr>
          <w:rFonts w:cs="Arial"/>
          <w:b/>
          <w:szCs w:val="22"/>
          <w:u w:val="single"/>
        </w:rPr>
        <w:t>Ujednání všeobecná a závěrečná</w:t>
      </w:r>
      <w:bookmarkEnd w:id="14"/>
    </w:p>
    <w:p w14:paraId="6EDA5752" w14:textId="77777777" w:rsidR="00074AF2" w:rsidRPr="00B463F6" w:rsidRDefault="00074AF2" w:rsidP="005E6897">
      <w:pPr>
        <w:pStyle w:val="Odstavecseseznamem"/>
        <w:spacing w:after="0" w:line="240" w:lineRule="auto"/>
        <w:contextualSpacing w:val="0"/>
        <w:jc w:val="center"/>
        <w:rPr>
          <w:rFonts w:cs="Arial"/>
          <w:szCs w:val="22"/>
        </w:rPr>
      </w:pPr>
    </w:p>
    <w:p w14:paraId="4954D2C9" w14:textId="504746E1" w:rsidR="000F5AA6" w:rsidRPr="00713D42" w:rsidRDefault="00D956B3" w:rsidP="00253DCB">
      <w:pPr>
        <w:pStyle w:val="TSTextlnkuslovan"/>
        <w:spacing w:after="0" w:line="240" w:lineRule="auto"/>
        <w:ind w:left="709" w:hanging="708"/>
        <w:jc w:val="both"/>
        <w:rPr>
          <w:rFonts w:cs="Arial"/>
          <w:bCs/>
          <w:szCs w:val="22"/>
          <w:lang w:val="cs-CZ"/>
        </w:rPr>
      </w:pPr>
      <w:r>
        <w:rPr>
          <w:rFonts w:cs="Arial"/>
          <w:bCs/>
          <w:szCs w:val="22"/>
          <w:lang w:val="cs-CZ"/>
        </w:rPr>
        <w:t xml:space="preserve">11.1 </w:t>
      </w:r>
      <w:r>
        <w:rPr>
          <w:rFonts w:cs="Arial"/>
          <w:bCs/>
          <w:szCs w:val="22"/>
          <w:lang w:val="cs-CZ"/>
        </w:rPr>
        <w:tab/>
      </w:r>
      <w:r w:rsidR="00B85B18" w:rsidRPr="00B463F6">
        <w:rPr>
          <w:rFonts w:cs="Arial"/>
          <w:bCs/>
          <w:szCs w:val="22"/>
        </w:rPr>
        <w:t>V mezích této smlouvy</w:t>
      </w:r>
      <w:r w:rsidR="00B85B18" w:rsidRPr="00B463F6">
        <w:rPr>
          <w:rFonts w:cs="Arial"/>
          <w:szCs w:val="22"/>
        </w:rPr>
        <w:t xml:space="preserve"> uděluje </w:t>
      </w:r>
      <w:r w:rsidR="00B85B18" w:rsidRPr="00B463F6">
        <w:rPr>
          <w:rFonts w:cs="Arial"/>
          <w:bCs/>
          <w:szCs w:val="22"/>
        </w:rPr>
        <w:t>p</w:t>
      </w:r>
      <w:r w:rsidR="000F5AA6" w:rsidRPr="00B463F6">
        <w:rPr>
          <w:rFonts w:cs="Arial"/>
          <w:bCs/>
          <w:szCs w:val="22"/>
        </w:rPr>
        <w:t>říkazce příkazníkovi</w:t>
      </w:r>
      <w:r w:rsidR="000F5AA6" w:rsidRPr="00B463F6">
        <w:rPr>
          <w:rFonts w:cs="Arial"/>
          <w:szCs w:val="22"/>
        </w:rPr>
        <w:t xml:space="preserve"> plnou moc ke všem právním úkonům, které</w:t>
      </w:r>
      <w:r w:rsidR="003117A8">
        <w:rPr>
          <w:rFonts w:cs="Arial"/>
          <w:szCs w:val="22"/>
          <w:lang w:val="cs-CZ"/>
        </w:rPr>
        <w:t xml:space="preserve"> </w:t>
      </w:r>
      <w:r w:rsidR="000F5AA6" w:rsidRPr="00B463F6">
        <w:rPr>
          <w:rFonts w:cs="Arial"/>
          <w:szCs w:val="22"/>
        </w:rPr>
        <w:t xml:space="preserve">bude </w:t>
      </w:r>
      <w:r w:rsidR="000F5AA6" w:rsidRPr="00B463F6">
        <w:rPr>
          <w:rFonts w:cs="Arial"/>
          <w:bCs/>
          <w:szCs w:val="22"/>
        </w:rPr>
        <w:t>příkazník</w:t>
      </w:r>
      <w:r w:rsidR="000F5AA6" w:rsidRPr="00B463F6">
        <w:rPr>
          <w:rFonts w:cs="Arial"/>
          <w:szCs w:val="22"/>
        </w:rPr>
        <w:t xml:space="preserve"> jménem a na účet </w:t>
      </w:r>
      <w:r w:rsidR="000F5AA6" w:rsidRPr="00B463F6">
        <w:rPr>
          <w:rFonts w:cs="Arial"/>
          <w:bCs/>
          <w:szCs w:val="22"/>
        </w:rPr>
        <w:t>příkazce</w:t>
      </w:r>
      <w:r w:rsidR="000F5AA6" w:rsidRPr="00B463F6">
        <w:rPr>
          <w:rFonts w:cs="Arial"/>
          <w:szCs w:val="22"/>
        </w:rPr>
        <w:t xml:space="preserve"> vykonávat na základě této smlouvy.</w:t>
      </w:r>
      <w:r w:rsidR="000F5AA6" w:rsidRPr="00B463F6">
        <w:rPr>
          <w:rFonts w:cs="Arial"/>
          <w:bCs/>
          <w:szCs w:val="22"/>
        </w:rPr>
        <w:t xml:space="preserve"> Vyžaduje-li zákon zvláštní formu plné moci, případně pokud k tomu příkazník příkazce vyzve, zavazuje se příkazce vystavit příkazníkovi písemnou plnou moc zvláštní listinou.</w:t>
      </w:r>
    </w:p>
    <w:p w14:paraId="5627355F" w14:textId="597713A8" w:rsidR="002404F4" w:rsidRDefault="002404F4" w:rsidP="00253DCB">
      <w:pPr>
        <w:pStyle w:val="TSTextlnkuslovan"/>
        <w:numPr>
          <w:ilvl w:val="1"/>
          <w:numId w:val="7"/>
        </w:numPr>
        <w:spacing w:after="0" w:line="240" w:lineRule="auto"/>
        <w:ind w:left="709" w:hanging="709"/>
        <w:jc w:val="both"/>
        <w:rPr>
          <w:rFonts w:cs="Arial"/>
          <w:bCs/>
          <w:szCs w:val="22"/>
        </w:rPr>
      </w:pPr>
      <w:r w:rsidRPr="00B463F6">
        <w:rPr>
          <w:rFonts w:cs="Arial"/>
          <w:bCs/>
          <w:szCs w:val="22"/>
        </w:rPr>
        <w:lastRenderedPageBreak/>
        <w:t xml:space="preserve">Příkazník je povinen zachovávat mlčenlivost o všech skutečnostech, o nichž se dozvěděl </w:t>
      </w:r>
      <w:r w:rsidR="003117A8">
        <w:rPr>
          <w:rFonts w:cs="Arial"/>
          <w:bCs/>
          <w:szCs w:val="22"/>
          <w:lang w:val="cs-CZ"/>
        </w:rPr>
        <w:t xml:space="preserve">  </w:t>
      </w:r>
      <w:r w:rsidRPr="00B463F6">
        <w:rPr>
          <w:rFonts w:cs="Arial"/>
          <w:bCs/>
          <w:szCs w:val="22"/>
        </w:rPr>
        <w:t>v</w:t>
      </w:r>
      <w:r w:rsidR="00132907" w:rsidRPr="00B463F6">
        <w:rPr>
          <w:rFonts w:cs="Arial"/>
          <w:bCs/>
          <w:szCs w:val="22"/>
        </w:rPr>
        <w:t> </w:t>
      </w:r>
      <w:r w:rsidRPr="00B463F6">
        <w:rPr>
          <w:rFonts w:cs="Arial"/>
          <w:bCs/>
          <w:szCs w:val="22"/>
        </w:rPr>
        <w:t>souvislosti s</w:t>
      </w:r>
      <w:r w:rsidR="00174DF9" w:rsidRPr="00B463F6">
        <w:rPr>
          <w:rFonts w:cs="Arial"/>
          <w:bCs/>
          <w:szCs w:val="22"/>
          <w:lang w:val="cs-CZ"/>
        </w:rPr>
        <w:t xml:space="preserve"> výkonem činnosti </w:t>
      </w:r>
      <w:r w:rsidR="0081548B" w:rsidRPr="00B463F6">
        <w:rPr>
          <w:rFonts w:cs="Arial"/>
          <w:bCs/>
          <w:szCs w:val="22"/>
          <w:lang w:val="cs-CZ"/>
        </w:rPr>
        <w:t>koordinátora BOZP</w:t>
      </w:r>
      <w:r w:rsidRPr="00B463F6">
        <w:rPr>
          <w:rFonts w:cs="Arial"/>
          <w:bCs/>
          <w:szCs w:val="22"/>
        </w:rPr>
        <w:t xml:space="preserve">. Ukončení účinnosti této smlouvy </w:t>
      </w:r>
      <w:r w:rsidR="00F908A7" w:rsidRPr="00B463F6">
        <w:rPr>
          <w:rFonts w:cs="Arial"/>
          <w:bCs/>
          <w:szCs w:val="22"/>
          <w:lang w:val="cs-CZ"/>
        </w:rPr>
        <w:t>z </w:t>
      </w:r>
      <w:r w:rsidRPr="00B463F6">
        <w:rPr>
          <w:rFonts w:cs="Arial"/>
          <w:bCs/>
          <w:szCs w:val="22"/>
        </w:rPr>
        <w:t>jakéhokoliv důvodu se nedotkne tohoto ustanovení a jeho účinnost přetrvá i po ukončení účinnosti této smlouvy, a to nejméně po dobu 10 let od takového ukončení</w:t>
      </w:r>
      <w:r w:rsidR="005C0B3B" w:rsidRPr="00B463F6">
        <w:rPr>
          <w:rFonts w:cs="Arial"/>
          <w:bCs/>
          <w:szCs w:val="22"/>
        </w:rPr>
        <w:t>.</w:t>
      </w:r>
    </w:p>
    <w:p w14:paraId="496B6688" w14:textId="4839FFC7" w:rsidR="001B6F0B" w:rsidRPr="009D5461" w:rsidRDefault="001B6F0B" w:rsidP="00253DCB">
      <w:pPr>
        <w:pStyle w:val="Odstavecseseznamem"/>
        <w:numPr>
          <w:ilvl w:val="1"/>
          <w:numId w:val="7"/>
        </w:numPr>
        <w:ind w:left="709" w:hanging="709"/>
        <w:jc w:val="both"/>
      </w:pPr>
      <w:r w:rsidRPr="00253DCB">
        <w:rPr>
          <w:rFonts w:cs="Arial"/>
          <w:bCs/>
          <w:szCs w:val="22"/>
          <w:lang w:val="x-none" w:eastAsia="x-none"/>
        </w:rPr>
        <w:t xml:space="preserve">V případech, kdy </w:t>
      </w:r>
      <w:r w:rsidRPr="00253DCB">
        <w:rPr>
          <w:rFonts w:cs="Arial"/>
          <w:bCs/>
          <w:szCs w:val="22"/>
          <w:lang w:eastAsia="x-none"/>
        </w:rPr>
        <w:t>příkazník</w:t>
      </w:r>
      <w:r w:rsidRPr="00253DCB">
        <w:rPr>
          <w:rFonts w:cs="Arial"/>
          <w:bCs/>
          <w:szCs w:val="22"/>
          <w:lang w:val="x-none" w:eastAsia="x-none"/>
        </w:rPr>
        <w:t xml:space="preserve">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39375AE0" w14:textId="77777777" w:rsidR="00E953AF" w:rsidRPr="00B463F6" w:rsidRDefault="00E953AF" w:rsidP="00253DCB">
      <w:pPr>
        <w:pStyle w:val="TSTextlnkuslovan"/>
        <w:numPr>
          <w:ilvl w:val="1"/>
          <w:numId w:val="7"/>
        </w:numPr>
        <w:spacing w:after="0" w:line="240" w:lineRule="auto"/>
        <w:jc w:val="both"/>
        <w:rPr>
          <w:rFonts w:cs="Arial"/>
          <w:szCs w:val="22"/>
        </w:rPr>
      </w:pPr>
      <w:r w:rsidRPr="00B463F6">
        <w:rPr>
          <w:rFonts w:cs="Arial"/>
          <w:szCs w:val="22"/>
        </w:rPr>
        <w:t xml:space="preserve">Výchozí podklady zůstávají uloženy u </w:t>
      </w:r>
      <w:r w:rsidR="0096051C" w:rsidRPr="00B463F6">
        <w:rPr>
          <w:rFonts w:cs="Arial"/>
          <w:bCs/>
          <w:szCs w:val="22"/>
        </w:rPr>
        <w:t>příkazníka</w:t>
      </w:r>
      <w:r w:rsidRPr="00B463F6">
        <w:rPr>
          <w:rFonts w:cs="Arial"/>
          <w:szCs w:val="22"/>
        </w:rPr>
        <w:t>.</w:t>
      </w:r>
    </w:p>
    <w:p w14:paraId="1BA6034B" w14:textId="052EEF6E" w:rsidR="008022F7" w:rsidRDefault="008022F7" w:rsidP="00253DCB">
      <w:pPr>
        <w:pStyle w:val="Odstavecseseznamem"/>
        <w:numPr>
          <w:ilvl w:val="1"/>
          <w:numId w:val="7"/>
        </w:numPr>
        <w:ind w:left="709" w:hanging="709"/>
        <w:jc w:val="both"/>
        <w:rPr>
          <w:rFonts w:cs="Arial"/>
          <w:szCs w:val="22"/>
          <w:lang w:val="x-none" w:eastAsia="x-none"/>
        </w:rPr>
      </w:pPr>
      <w:r w:rsidRPr="00B463F6">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E5217">
        <w:rPr>
          <w:rFonts w:cs="Arial"/>
          <w:szCs w:val="22"/>
          <w:lang w:eastAsia="x-none"/>
        </w:rPr>
        <w:t>, ve znění pozdějších předpisů</w:t>
      </w:r>
      <w:r w:rsidRPr="00B463F6">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w:t>
      </w:r>
      <w:r w:rsidR="00C84903" w:rsidRPr="00B463F6">
        <w:rPr>
          <w:rFonts w:cs="Arial"/>
          <w:szCs w:val="22"/>
          <w:lang w:eastAsia="x-none"/>
        </w:rPr>
        <w:t xml:space="preserve"> příkazce</w:t>
      </w:r>
      <w:r w:rsidRPr="00B463F6">
        <w:rPr>
          <w:rFonts w:cs="Arial"/>
          <w:szCs w:val="22"/>
          <w:lang w:val="x-none" w:eastAsia="x-none"/>
        </w:rPr>
        <w:t>.</w:t>
      </w:r>
    </w:p>
    <w:p w14:paraId="4861C727" w14:textId="77777777" w:rsidR="004B4C2B" w:rsidRPr="004B4C2B" w:rsidRDefault="004B4C2B" w:rsidP="00253DCB">
      <w:pPr>
        <w:pStyle w:val="Odstavecseseznamem"/>
        <w:numPr>
          <w:ilvl w:val="1"/>
          <w:numId w:val="7"/>
        </w:numPr>
        <w:ind w:left="709" w:hanging="709"/>
        <w:jc w:val="both"/>
        <w:rPr>
          <w:rFonts w:cs="Arial"/>
          <w:szCs w:val="22"/>
          <w:lang w:val="x-none" w:eastAsia="x-none"/>
        </w:rPr>
      </w:pPr>
      <w:r w:rsidRPr="004B4C2B">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736B2B" w14:textId="76117AB1" w:rsidR="00295D14" w:rsidRPr="00295D14" w:rsidRDefault="0092665B" w:rsidP="00253DCB">
      <w:pPr>
        <w:pStyle w:val="Odstavecseseznamem"/>
        <w:numPr>
          <w:ilvl w:val="1"/>
          <w:numId w:val="7"/>
        </w:numPr>
        <w:ind w:left="709" w:hanging="709"/>
        <w:jc w:val="both"/>
        <w:rPr>
          <w:rFonts w:cs="Arial"/>
          <w:szCs w:val="22"/>
          <w:lang w:val="x-none" w:eastAsia="x-none"/>
        </w:rPr>
      </w:pPr>
      <w:r w:rsidRPr="0092665B">
        <w:rPr>
          <w:rFonts w:cs="Arial"/>
          <w:szCs w:val="22"/>
          <w:lang w:val="x-none" w:eastAsia="x-none"/>
        </w:rPr>
        <w:t xml:space="preserve">Smlouva nabývá platnosti dnem podpisu smluvních stran </w:t>
      </w:r>
      <w:r w:rsidR="00295D14" w:rsidRPr="0092665B">
        <w:rPr>
          <w:rFonts w:cs="Arial"/>
          <w:bCs/>
          <w:szCs w:val="22"/>
          <w:lang w:val="x-none" w:eastAsia="x-none"/>
        </w:rPr>
        <w:t>a</w:t>
      </w:r>
      <w:r w:rsidR="00295D14" w:rsidRPr="00056124">
        <w:rPr>
          <w:rFonts w:cs="Arial"/>
          <w:bCs/>
          <w:szCs w:val="22"/>
          <w:lang w:val="x-none" w:eastAsia="x-none"/>
        </w:rPr>
        <w:t xml:space="preserve"> </w:t>
      </w:r>
      <w:r w:rsidR="00295D14" w:rsidRPr="005D273F">
        <w:rPr>
          <w:rFonts w:cs="Arial"/>
          <w:bCs/>
          <w:szCs w:val="22"/>
          <w:lang w:val="x-none" w:eastAsia="x-none"/>
        </w:rPr>
        <w:t xml:space="preserve">účinnosti dnem jejího uveřejnění v registru smluv dle </w:t>
      </w:r>
      <w:proofErr w:type="spellStart"/>
      <w:r w:rsidR="00295D14" w:rsidRPr="005D273F">
        <w:rPr>
          <w:rFonts w:cs="Arial"/>
          <w:bCs/>
          <w:szCs w:val="22"/>
          <w:lang w:val="x-none" w:eastAsia="x-none"/>
        </w:rPr>
        <w:t>ust</w:t>
      </w:r>
      <w:proofErr w:type="spellEnd"/>
      <w:r w:rsidR="00295D14" w:rsidRPr="005D273F">
        <w:rPr>
          <w:rFonts w:cs="Arial"/>
          <w:bCs/>
          <w:szCs w:val="22"/>
          <w:lang w:val="x-none" w:eastAsia="x-none"/>
        </w:rPr>
        <w:t>. § 6 odst. 1 zákona č. 340/2015 Sb., o registru smluv.</w:t>
      </w:r>
      <w:r w:rsidR="00295D14">
        <w:rPr>
          <w:rFonts w:cs="Arial"/>
          <w:bCs/>
          <w:szCs w:val="22"/>
          <w:lang w:eastAsia="x-none"/>
        </w:rPr>
        <w:t xml:space="preserve"> </w:t>
      </w:r>
    </w:p>
    <w:p w14:paraId="02B0F9E4" w14:textId="2324FFBB" w:rsidR="00E953AF" w:rsidRPr="00B463F6" w:rsidRDefault="00340364" w:rsidP="00253DCB">
      <w:pPr>
        <w:pStyle w:val="Odstavecseseznamem"/>
        <w:numPr>
          <w:ilvl w:val="1"/>
          <w:numId w:val="7"/>
        </w:numPr>
        <w:ind w:left="709" w:hanging="709"/>
        <w:jc w:val="both"/>
        <w:rPr>
          <w:rFonts w:cs="Arial"/>
          <w:szCs w:val="22"/>
          <w:lang w:val="x-none" w:eastAsia="x-none"/>
        </w:rPr>
      </w:pPr>
      <w:r w:rsidRPr="00B463F6">
        <w:rPr>
          <w:rFonts w:cs="Arial"/>
          <w:szCs w:val="22"/>
          <w:lang w:val="x-none" w:eastAsia="x-none"/>
        </w:rPr>
        <w:t xml:space="preserve">Ustanovení smlouvy je možno měnit nebo zrušit pouze písemnou formou –dodatku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 </w:t>
      </w:r>
    </w:p>
    <w:p w14:paraId="56803DC9" w14:textId="77777777" w:rsidR="0092665B" w:rsidRPr="0092665B" w:rsidRDefault="00E953AF" w:rsidP="0092665B">
      <w:pPr>
        <w:pStyle w:val="TSTextlnkuslovan"/>
        <w:numPr>
          <w:ilvl w:val="1"/>
          <w:numId w:val="7"/>
        </w:numPr>
        <w:spacing w:after="0" w:line="240" w:lineRule="auto"/>
        <w:ind w:left="709" w:hanging="709"/>
        <w:jc w:val="both"/>
        <w:rPr>
          <w:rFonts w:cs="Arial"/>
          <w:szCs w:val="22"/>
        </w:rPr>
      </w:pPr>
      <w:r w:rsidRPr="0092665B">
        <w:rPr>
          <w:rFonts w:cs="Arial"/>
          <w:szCs w:val="22"/>
        </w:rPr>
        <w:t xml:space="preserve">Smluvní vztahy neupravené touto smlouvou se řídí příslušnými ustanoveními </w:t>
      </w:r>
      <w:r w:rsidR="00A3138A" w:rsidRPr="0092665B">
        <w:rPr>
          <w:rFonts w:cs="Arial"/>
          <w:bCs/>
          <w:szCs w:val="22"/>
        </w:rPr>
        <w:t>občanského</w:t>
      </w:r>
      <w:r w:rsidR="00A3138A" w:rsidRPr="0092665B">
        <w:rPr>
          <w:rFonts w:cs="Arial"/>
          <w:szCs w:val="22"/>
        </w:rPr>
        <w:t xml:space="preserve"> </w:t>
      </w:r>
      <w:r w:rsidRPr="0092665B">
        <w:rPr>
          <w:rFonts w:cs="Arial"/>
          <w:szCs w:val="22"/>
        </w:rPr>
        <w:t>zákoníku.</w:t>
      </w:r>
      <w:r w:rsidR="0092665B" w:rsidRPr="0092665B">
        <w:rPr>
          <w:rFonts w:cs="Arial"/>
          <w:szCs w:val="22"/>
          <w:lang w:val="cs-CZ"/>
        </w:rPr>
        <w:t xml:space="preserve"> </w:t>
      </w:r>
      <w:bookmarkStart w:id="15" w:name="_Hlk48826986"/>
    </w:p>
    <w:p w14:paraId="208E50B5" w14:textId="500B2466" w:rsidR="00295D14" w:rsidRPr="0092665B" w:rsidRDefault="00295D14" w:rsidP="0092665B">
      <w:pPr>
        <w:pStyle w:val="TSTextlnkuslovan"/>
        <w:numPr>
          <w:ilvl w:val="1"/>
          <w:numId w:val="7"/>
        </w:numPr>
        <w:spacing w:after="0" w:line="240" w:lineRule="auto"/>
        <w:ind w:left="709" w:hanging="709"/>
        <w:jc w:val="both"/>
        <w:rPr>
          <w:rFonts w:cs="Arial"/>
          <w:szCs w:val="22"/>
          <w:highlight w:val="yellow"/>
        </w:rPr>
      </w:pPr>
      <w:r w:rsidRPr="0092665B">
        <w:rPr>
          <w:rFonts w:cs="Arial"/>
          <w:szCs w:val="22"/>
          <w:lang w:val="cs-CZ"/>
        </w:rPr>
        <w:t xml:space="preserve">Tato smlouva je sepsána ve čtyřech vyhotoveních, z toho ve dvou vyhotoveních pro příkazce a ve dvou vyhotovení pro příkazníka, z nichž každý má povahu originálu. </w:t>
      </w:r>
      <w:r w:rsidRPr="0092665B">
        <w:rPr>
          <w:rFonts w:cs="Arial"/>
          <w:szCs w:val="22"/>
          <w:highlight w:val="yellow"/>
          <w:lang w:val="cs-CZ"/>
        </w:rPr>
        <w:t>(v případě elektronického podpisu bude odstraněno)</w:t>
      </w:r>
    </w:p>
    <w:bookmarkEnd w:id="15"/>
    <w:p w14:paraId="6BC50E4B" w14:textId="667B3ADE" w:rsidR="00460833" w:rsidRPr="004B4C2B" w:rsidRDefault="004B4C2B" w:rsidP="00253DCB">
      <w:pPr>
        <w:pStyle w:val="TSTextlnkuslovan"/>
        <w:numPr>
          <w:ilvl w:val="1"/>
          <w:numId w:val="7"/>
        </w:numPr>
        <w:spacing w:after="0" w:line="240" w:lineRule="auto"/>
        <w:ind w:left="709" w:hanging="709"/>
        <w:jc w:val="both"/>
        <w:rPr>
          <w:rFonts w:cs="Arial"/>
          <w:szCs w:val="22"/>
          <w:lang w:val="cs-CZ"/>
        </w:rPr>
      </w:pPr>
      <w:r w:rsidRPr="004B4C2B">
        <w:rPr>
          <w:rFonts w:cs="Arial"/>
          <w:szCs w:val="22"/>
          <w:lang w:val="cs-CZ"/>
        </w:rPr>
        <w:t>Smluvní strany prohlašují, že smlouva byla sjednána na základě jejich pravé a svobodné vůle, že si její obsah přečetly a bezvýhradně s ním souhlasí, což stvrzují svými vlastnoručními podpisy.</w:t>
      </w:r>
    </w:p>
    <w:p w14:paraId="01C2558D" w14:textId="77777777" w:rsidR="00460833" w:rsidRPr="00B463F6" w:rsidRDefault="00460833" w:rsidP="00A5600D">
      <w:pPr>
        <w:pStyle w:val="TSTextlnkuslovan"/>
        <w:spacing w:after="0" w:line="240" w:lineRule="auto"/>
        <w:jc w:val="both"/>
        <w:rPr>
          <w:rFonts w:cs="Arial"/>
          <w:szCs w:val="22"/>
          <w:lang w:val="cs-CZ"/>
        </w:rPr>
      </w:pPr>
    </w:p>
    <w:p w14:paraId="1758B0E8" w14:textId="77777777" w:rsidR="00460833" w:rsidRPr="00B463F6" w:rsidRDefault="00460833" w:rsidP="00A5600D">
      <w:pPr>
        <w:pStyle w:val="TSTextlnkuslovan"/>
        <w:spacing w:after="0" w:line="240" w:lineRule="auto"/>
        <w:jc w:val="both"/>
        <w:rPr>
          <w:rFonts w:cs="Arial"/>
          <w:szCs w:val="22"/>
          <w:lang w:val="cs-CZ"/>
        </w:rPr>
      </w:pPr>
      <w:bookmarkStart w:id="16" w:name="_Hlk48816831"/>
    </w:p>
    <w:p w14:paraId="37E000A4" w14:textId="7CE2BABA" w:rsidR="00295D14" w:rsidRPr="00B463F6" w:rsidRDefault="00295D14" w:rsidP="00295D14">
      <w:pPr>
        <w:pStyle w:val="TSTextlnkuslovan"/>
        <w:spacing w:after="0" w:line="240" w:lineRule="auto"/>
        <w:jc w:val="both"/>
        <w:rPr>
          <w:rFonts w:cs="Arial"/>
          <w:szCs w:val="22"/>
          <w:lang w:val="cs-CZ"/>
        </w:rPr>
      </w:pPr>
      <w:r>
        <w:rPr>
          <w:rFonts w:cs="Arial"/>
          <w:szCs w:val="22"/>
          <w:lang w:val="cs-CZ"/>
        </w:rPr>
        <w:t>V Ústí nad Orlicí dne ................</w:t>
      </w:r>
      <w:r>
        <w:rPr>
          <w:rFonts w:cs="Arial"/>
          <w:szCs w:val="22"/>
          <w:lang w:val="cs-CZ"/>
        </w:rPr>
        <w:tab/>
      </w:r>
      <w:r>
        <w:rPr>
          <w:rFonts w:cs="Arial"/>
          <w:szCs w:val="22"/>
          <w:lang w:val="cs-CZ"/>
        </w:rPr>
        <w:tab/>
      </w:r>
      <w:r>
        <w:rPr>
          <w:rFonts w:cs="Arial"/>
          <w:szCs w:val="22"/>
          <w:lang w:val="cs-CZ"/>
        </w:rPr>
        <w:tab/>
        <w:t>V .......................... dne.................</w:t>
      </w:r>
    </w:p>
    <w:p w14:paraId="40876DFB" w14:textId="104B67F6" w:rsidR="00460833" w:rsidRPr="00B463F6" w:rsidRDefault="00460833" w:rsidP="00A5600D">
      <w:pPr>
        <w:pStyle w:val="TSTextlnkuslovan"/>
        <w:spacing w:after="0" w:line="240" w:lineRule="auto"/>
        <w:jc w:val="both"/>
        <w:rPr>
          <w:rFonts w:cs="Arial"/>
          <w:szCs w:val="22"/>
          <w:lang w:val="cs-CZ"/>
        </w:rPr>
      </w:pPr>
    </w:p>
    <w:p w14:paraId="2692FB6B" w14:textId="77777777" w:rsidR="00460833" w:rsidRPr="00B463F6" w:rsidRDefault="00460833" w:rsidP="00A5600D">
      <w:pPr>
        <w:pStyle w:val="TSTextlnkuslovan"/>
        <w:spacing w:after="0" w:line="240" w:lineRule="auto"/>
        <w:jc w:val="both"/>
        <w:rPr>
          <w:rFonts w:cs="Arial"/>
          <w:szCs w:val="22"/>
        </w:rPr>
      </w:pPr>
    </w:p>
    <w:p w14:paraId="7A4CF020" w14:textId="77777777" w:rsidR="00295D14" w:rsidRPr="00390322" w:rsidRDefault="00295D14" w:rsidP="00295D14">
      <w:pPr>
        <w:tabs>
          <w:tab w:val="num" w:pos="567"/>
        </w:tabs>
        <w:rPr>
          <w:rFonts w:cs="Arial"/>
          <w:bCs/>
          <w:szCs w:val="22"/>
        </w:rPr>
      </w:pPr>
      <w:r w:rsidRPr="00390322">
        <w:rPr>
          <w:rFonts w:cs="Arial"/>
          <w:bCs/>
          <w:szCs w:val="22"/>
        </w:rPr>
        <w:t>Za příkazce:</w:t>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t>Za příkazníka:</w:t>
      </w:r>
    </w:p>
    <w:p w14:paraId="74A50231" w14:textId="77777777" w:rsidR="00295D14" w:rsidRPr="00390322" w:rsidRDefault="00295D14" w:rsidP="00295D14">
      <w:pPr>
        <w:tabs>
          <w:tab w:val="num" w:pos="567"/>
        </w:tabs>
        <w:spacing w:after="0"/>
        <w:rPr>
          <w:rFonts w:cs="Arial"/>
          <w:bCs/>
          <w:szCs w:val="22"/>
        </w:rPr>
      </w:pPr>
    </w:p>
    <w:p w14:paraId="79521AB1" w14:textId="77777777" w:rsidR="00295D14" w:rsidRDefault="00295D14" w:rsidP="00295D14">
      <w:pPr>
        <w:tabs>
          <w:tab w:val="num" w:pos="567"/>
        </w:tabs>
        <w:spacing w:after="0"/>
        <w:rPr>
          <w:rFonts w:cs="Arial"/>
          <w:bCs/>
          <w:szCs w:val="22"/>
        </w:rPr>
      </w:pPr>
      <w:r w:rsidRPr="00390322">
        <w:rPr>
          <w:rFonts w:cs="Arial"/>
          <w:bCs/>
          <w:szCs w:val="22"/>
        </w:rPr>
        <w:t>Ing. Hana Jeníčková, Ph.D.</w:t>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p>
    <w:p w14:paraId="12E5C40C" w14:textId="4AFD0738" w:rsidR="00E953AF" w:rsidRPr="00B463F6" w:rsidRDefault="00295D14" w:rsidP="0092665B">
      <w:pPr>
        <w:tabs>
          <w:tab w:val="num" w:pos="567"/>
        </w:tabs>
        <w:spacing w:after="0"/>
        <w:rPr>
          <w:rFonts w:cs="Arial"/>
          <w:b/>
          <w:bCs/>
          <w:szCs w:val="22"/>
        </w:rPr>
      </w:pPr>
      <w:r w:rsidRPr="00390322">
        <w:rPr>
          <w:rFonts w:cs="Arial"/>
          <w:bCs/>
          <w:szCs w:val="22"/>
        </w:rPr>
        <w:t>vedoucí Pobočky Ústí nad Orlicí</w:t>
      </w:r>
      <w:r w:rsidRPr="00390322">
        <w:rPr>
          <w:rFonts w:cs="Arial"/>
          <w:bCs/>
          <w:szCs w:val="22"/>
        </w:rPr>
        <w:tab/>
      </w:r>
      <w:bookmarkStart w:id="17" w:name="_GoBack"/>
      <w:bookmarkEnd w:id="16"/>
      <w:bookmarkEnd w:id="17"/>
    </w:p>
    <w:p w14:paraId="139ECA51" w14:textId="77777777" w:rsidR="00F93EF6" w:rsidRPr="00B463F6" w:rsidRDefault="00F93EF6" w:rsidP="00BC74A3">
      <w:pPr>
        <w:suppressAutoHyphens/>
        <w:rPr>
          <w:rFonts w:cs="Arial"/>
          <w:szCs w:val="22"/>
        </w:rPr>
      </w:pPr>
    </w:p>
    <w:sectPr w:rsidR="00F93EF6" w:rsidRPr="00B463F6" w:rsidSect="00A5600D">
      <w:headerReference w:type="default" r:id="rId14"/>
      <w:footerReference w:type="even" r:id="rId15"/>
      <w:footerReference w:type="default" r:id="rId16"/>
      <w:headerReference w:type="first" r:id="rId17"/>
      <w:footerReference w:type="first" r:id="rId18"/>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2F2E0E" w14:textId="77777777" w:rsidR="00C4703C" w:rsidRDefault="00C4703C">
      <w:r>
        <w:separator/>
      </w:r>
    </w:p>
  </w:endnote>
  <w:endnote w:type="continuationSeparator" w:id="0">
    <w:p w14:paraId="32E62936" w14:textId="77777777" w:rsidR="00C4703C" w:rsidRDefault="00C4703C">
      <w:r>
        <w:continuationSeparator/>
      </w:r>
    </w:p>
  </w:endnote>
  <w:endnote w:type="continuationNotice" w:id="1">
    <w:p w14:paraId="076CB8D3" w14:textId="77777777" w:rsidR="00C4703C" w:rsidRDefault="00C4703C"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A172B"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5176C52"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4625F" w14:textId="00A2278D"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96A4F">
      <w:rPr>
        <w:rStyle w:val="slostrnky"/>
        <w:noProof/>
      </w:rPr>
      <w:t>- 7 -</w:t>
    </w:r>
    <w:r>
      <w:rPr>
        <w:rStyle w:val="slostrnky"/>
      </w:rPr>
      <w:fldChar w:fldCharType="end"/>
    </w:r>
  </w:p>
  <w:p w14:paraId="759E8E8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FB2BF" w14:textId="1421E765" w:rsidR="00BD5F98" w:rsidRDefault="00F12268" w:rsidP="00A5600D">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6635001D" wp14:editId="73B6DC37">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DA37CC" w14:textId="77777777" w:rsidR="00C4703C" w:rsidRDefault="00C4703C">
      <w:r>
        <w:separator/>
      </w:r>
    </w:p>
  </w:footnote>
  <w:footnote w:type="continuationSeparator" w:id="0">
    <w:p w14:paraId="79F94E46" w14:textId="77777777" w:rsidR="00C4703C" w:rsidRDefault="00C4703C">
      <w:r>
        <w:continuationSeparator/>
      </w:r>
    </w:p>
  </w:footnote>
  <w:footnote w:type="continuationNotice" w:id="1">
    <w:p w14:paraId="71EC3DEA" w14:textId="77777777" w:rsidR="00C4703C" w:rsidRDefault="00C4703C"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43EB5" w14:textId="5B9B5002"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CA1E0" w14:textId="77777777" w:rsidR="004C61A2" w:rsidRPr="00DF2D77" w:rsidRDefault="004C61A2" w:rsidP="004C61A2">
    <w:pPr>
      <w:pStyle w:val="Zhlav"/>
      <w:spacing w:after="0" w:line="240" w:lineRule="auto"/>
      <w:jc w:val="right"/>
      <w:rPr>
        <w:rFonts w:cs="Arial"/>
        <w:sz w:val="20"/>
        <w:szCs w:val="20"/>
      </w:rPr>
    </w:pPr>
    <w:ins w:id="18" w:author="Čadová Renata Ing." w:date="2020-08-20T10:49:00Z">
      <w:r>
        <w:rPr>
          <w:rFonts w:cs="Arial"/>
          <w:noProof/>
        </w:rPr>
        <w:drawing>
          <wp:anchor distT="0" distB="0" distL="114300" distR="114300" simplePos="0" relativeHeight="251662336" behindDoc="1" locked="0" layoutInCell="1" allowOverlap="1" wp14:anchorId="3C81B0A5" wp14:editId="566278BA">
            <wp:simplePos x="0" y="0"/>
            <wp:positionH relativeFrom="margin">
              <wp:align>left</wp:align>
            </wp:positionH>
            <wp:positionV relativeFrom="paragraph">
              <wp:posOffset>12065</wp:posOffset>
            </wp:positionV>
            <wp:extent cx="2593975" cy="809625"/>
            <wp:effectExtent l="0" t="0" r="0" b="9525"/>
            <wp:wrapTight wrapText="bothSides">
              <wp:wrapPolygon edited="0">
                <wp:start x="0" y="0"/>
                <wp:lineTo x="0" y="21346"/>
                <wp:lineTo x="21415" y="21346"/>
                <wp:lineTo x="21415" y="0"/>
                <wp:lineTo x="0" y="0"/>
              </wp:wrapPolygon>
            </wp:wrapTight>
            <wp:docPr id="1" name="Obrázek 1"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3975" cy="809625"/>
                    </a:xfrm>
                    <a:prstGeom prst="rect">
                      <a:avLst/>
                    </a:prstGeom>
                    <a:noFill/>
                  </pic:spPr>
                </pic:pic>
              </a:graphicData>
            </a:graphic>
            <wp14:sizeRelH relativeFrom="page">
              <wp14:pctWidth>0</wp14:pctWidth>
            </wp14:sizeRelH>
            <wp14:sizeRelV relativeFrom="page">
              <wp14:pctHeight>0</wp14:pctHeight>
            </wp14:sizeRelV>
          </wp:anchor>
        </w:drawing>
      </w:r>
      <w:r w:rsidRPr="00D9780F">
        <w:rPr>
          <w:rFonts w:cs="Arial"/>
        </w:rPr>
        <w:t xml:space="preserve">                                                                                                                                                                                                                            </w:t>
      </w:r>
    </w:ins>
    <w:r>
      <w:rPr>
        <w:rFonts w:cs="Arial"/>
      </w:rPr>
      <w:tab/>
    </w:r>
    <w:r>
      <w:rPr>
        <w:rFonts w:cs="Arial"/>
      </w:rPr>
      <w:tab/>
      <w:t xml:space="preserve"> </w:t>
    </w:r>
    <w:r w:rsidRPr="00DF2D77">
      <w:rPr>
        <w:rFonts w:cs="Arial"/>
        <w:sz w:val="20"/>
        <w:szCs w:val="20"/>
      </w:rPr>
      <w:t>Číslo smlouvy objednatele:</w:t>
    </w:r>
  </w:p>
  <w:p w14:paraId="010AD6AF" w14:textId="77777777" w:rsidR="004C61A2" w:rsidRPr="00DF2D77" w:rsidRDefault="004C61A2" w:rsidP="004C61A2">
    <w:pPr>
      <w:pStyle w:val="Zhlav"/>
      <w:spacing w:after="0" w:line="240" w:lineRule="auto"/>
      <w:jc w:val="right"/>
      <w:rPr>
        <w:rFonts w:cs="Arial"/>
        <w:sz w:val="20"/>
        <w:szCs w:val="20"/>
      </w:rPr>
    </w:pPr>
    <w:r w:rsidRPr="00DF2D77">
      <w:rPr>
        <w:rFonts w:cs="Arial"/>
        <w:sz w:val="20"/>
        <w:szCs w:val="20"/>
      </w:rPr>
      <w:t xml:space="preserve">                                                     Číslo </w:t>
    </w:r>
    <w:proofErr w:type="gramStart"/>
    <w:r w:rsidRPr="00DF2D77">
      <w:rPr>
        <w:rFonts w:cs="Arial"/>
        <w:sz w:val="20"/>
        <w:szCs w:val="20"/>
      </w:rPr>
      <w:t>smlouvy  zhotovitele</w:t>
    </w:r>
    <w:proofErr w:type="gramEnd"/>
    <w:r w:rsidRPr="00DF2D77">
      <w:rPr>
        <w:rFonts w:cs="Arial"/>
        <w:sz w:val="20"/>
        <w:szCs w:val="20"/>
      </w:rPr>
      <w:t>:</w:t>
    </w:r>
  </w:p>
  <w:p w14:paraId="17DAB5EB" w14:textId="77777777" w:rsidR="004C61A2" w:rsidRDefault="004C61A2" w:rsidP="004C61A2">
    <w:pPr>
      <w:pStyle w:val="Zhlav"/>
      <w:rPr>
        <w:ins w:id="19" w:author="Čadová Renata Ing." w:date="2020-08-20T10:49:00Z"/>
      </w:rPr>
    </w:pPr>
  </w:p>
  <w:p w14:paraId="69017CA5"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E463808"/>
    <w:multiLevelType w:val="hybridMultilevel"/>
    <w:tmpl w:val="206AC7B0"/>
    <w:lvl w:ilvl="0" w:tplc="6AE2E260">
      <w:start w:val="1"/>
      <w:numFmt w:val="lowerLetter"/>
      <w:lvlText w:val="%1."/>
      <w:lvlJc w:val="left"/>
      <w:pPr>
        <w:ind w:left="2865" w:hanging="360"/>
      </w:pPr>
      <w:rPr>
        <w:rFonts w:hint="default"/>
      </w:rPr>
    </w:lvl>
    <w:lvl w:ilvl="1" w:tplc="04050019" w:tentative="1">
      <w:start w:val="1"/>
      <w:numFmt w:val="lowerLetter"/>
      <w:lvlText w:val="%2."/>
      <w:lvlJc w:val="left"/>
      <w:pPr>
        <w:ind w:left="3585" w:hanging="360"/>
      </w:pPr>
    </w:lvl>
    <w:lvl w:ilvl="2" w:tplc="0405001B" w:tentative="1">
      <w:start w:val="1"/>
      <w:numFmt w:val="lowerRoman"/>
      <w:lvlText w:val="%3."/>
      <w:lvlJc w:val="right"/>
      <w:pPr>
        <w:ind w:left="4305" w:hanging="180"/>
      </w:pPr>
    </w:lvl>
    <w:lvl w:ilvl="3" w:tplc="0405000F" w:tentative="1">
      <w:start w:val="1"/>
      <w:numFmt w:val="decimal"/>
      <w:lvlText w:val="%4."/>
      <w:lvlJc w:val="left"/>
      <w:pPr>
        <w:ind w:left="5025" w:hanging="360"/>
      </w:pPr>
    </w:lvl>
    <w:lvl w:ilvl="4" w:tplc="04050019" w:tentative="1">
      <w:start w:val="1"/>
      <w:numFmt w:val="lowerLetter"/>
      <w:lvlText w:val="%5."/>
      <w:lvlJc w:val="left"/>
      <w:pPr>
        <w:ind w:left="5745" w:hanging="360"/>
      </w:pPr>
    </w:lvl>
    <w:lvl w:ilvl="5" w:tplc="0405001B" w:tentative="1">
      <w:start w:val="1"/>
      <w:numFmt w:val="lowerRoman"/>
      <w:lvlText w:val="%6."/>
      <w:lvlJc w:val="right"/>
      <w:pPr>
        <w:ind w:left="6465" w:hanging="180"/>
      </w:pPr>
    </w:lvl>
    <w:lvl w:ilvl="6" w:tplc="0405000F" w:tentative="1">
      <w:start w:val="1"/>
      <w:numFmt w:val="decimal"/>
      <w:lvlText w:val="%7."/>
      <w:lvlJc w:val="left"/>
      <w:pPr>
        <w:ind w:left="7185" w:hanging="360"/>
      </w:pPr>
    </w:lvl>
    <w:lvl w:ilvl="7" w:tplc="04050019" w:tentative="1">
      <w:start w:val="1"/>
      <w:numFmt w:val="lowerLetter"/>
      <w:lvlText w:val="%8."/>
      <w:lvlJc w:val="left"/>
      <w:pPr>
        <w:ind w:left="7905" w:hanging="360"/>
      </w:pPr>
    </w:lvl>
    <w:lvl w:ilvl="8" w:tplc="0405001B" w:tentative="1">
      <w:start w:val="1"/>
      <w:numFmt w:val="lowerRoman"/>
      <w:lvlText w:val="%9."/>
      <w:lvlJc w:val="right"/>
      <w:pPr>
        <w:ind w:left="8625" w:hanging="180"/>
      </w:pPr>
    </w:lvl>
  </w:abstractNum>
  <w:abstractNum w:abstractNumId="2" w15:restartNumberingAfterBreak="0">
    <w:nsid w:val="2270695F"/>
    <w:multiLevelType w:val="multilevel"/>
    <w:tmpl w:val="3F786D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DA033D"/>
    <w:multiLevelType w:val="hybridMultilevel"/>
    <w:tmpl w:val="E1DC78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4C4003F2"/>
    <w:multiLevelType w:val="multilevel"/>
    <w:tmpl w:val="D7128A90"/>
    <w:lvl w:ilvl="0">
      <w:start w:val="1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E6D3AE8"/>
    <w:multiLevelType w:val="multilevel"/>
    <w:tmpl w:val="842E67D2"/>
    <w:lvl w:ilvl="0">
      <w:start w:val="1"/>
      <w:numFmt w:val="upperRoman"/>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0"/>
  </w:num>
  <w:num w:numId="2">
    <w:abstractNumId w:val="7"/>
  </w:num>
  <w:num w:numId="3">
    <w:abstractNumId w:val="8"/>
  </w:num>
  <w:num w:numId="4">
    <w:abstractNumId w:val="4"/>
  </w:num>
  <w:num w:numId="5">
    <w:abstractNumId w:val="3"/>
  </w:num>
  <w:num w:numId="6">
    <w:abstractNumId w:val="1"/>
  </w:num>
  <w:num w:numId="7">
    <w:abstractNumId w:val="6"/>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Čadová Renata Ing.">
    <w15:presenceInfo w15:providerId="AD" w15:userId="S::r.cadova@spucr.cz::dd25fd39-17aa-449d-891b-e085668f4f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4BA9"/>
    <w:rsid w:val="00005F2B"/>
    <w:rsid w:val="000071A1"/>
    <w:rsid w:val="00011CCF"/>
    <w:rsid w:val="000173B2"/>
    <w:rsid w:val="00020E7B"/>
    <w:rsid w:val="00021E94"/>
    <w:rsid w:val="0002583F"/>
    <w:rsid w:val="00027296"/>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6871"/>
    <w:rsid w:val="000F5AA6"/>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65A6A"/>
    <w:rsid w:val="0016642A"/>
    <w:rsid w:val="00172EBD"/>
    <w:rsid w:val="00172F6A"/>
    <w:rsid w:val="00174DF9"/>
    <w:rsid w:val="00181B49"/>
    <w:rsid w:val="00185973"/>
    <w:rsid w:val="00187A92"/>
    <w:rsid w:val="00192378"/>
    <w:rsid w:val="00195863"/>
    <w:rsid w:val="00197FE8"/>
    <w:rsid w:val="001A107A"/>
    <w:rsid w:val="001A2707"/>
    <w:rsid w:val="001A3543"/>
    <w:rsid w:val="001A3AEC"/>
    <w:rsid w:val="001A7A91"/>
    <w:rsid w:val="001B6F0B"/>
    <w:rsid w:val="001C21DD"/>
    <w:rsid w:val="001D76E5"/>
    <w:rsid w:val="001E683E"/>
    <w:rsid w:val="00201419"/>
    <w:rsid w:val="00206DB7"/>
    <w:rsid w:val="00210DA5"/>
    <w:rsid w:val="00210FE4"/>
    <w:rsid w:val="00211D36"/>
    <w:rsid w:val="00224EC3"/>
    <w:rsid w:val="00226FBE"/>
    <w:rsid w:val="00236DD9"/>
    <w:rsid w:val="00240148"/>
    <w:rsid w:val="002404F4"/>
    <w:rsid w:val="00245494"/>
    <w:rsid w:val="00251720"/>
    <w:rsid w:val="00253688"/>
    <w:rsid w:val="00253DCB"/>
    <w:rsid w:val="00265D96"/>
    <w:rsid w:val="00271153"/>
    <w:rsid w:val="00276070"/>
    <w:rsid w:val="00281445"/>
    <w:rsid w:val="002843A0"/>
    <w:rsid w:val="00287FE5"/>
    <w:rsid w:val="00291408"/>
    <w:rsid w:val="002915A3"/>
    <w:rsid w:val="002950F6"/>
    <w:rsid w:val="00295D14"/>
    <w:rsid w:val="002C1066"/>
    <w:rsid w:val="002C7321"/>
    <w:rsid w:val="002D3C9B"/>
    <w:rsid w:val="002F4B53"/>
    <w:rsid w:val="003117A8"/>
    <w:rsid w:val="00313FD3"/>
    <w:rsid w:val="003162F4"/>
    <w:rsid w:val="0032708A"/>
    <w:rsid w:val="00327908"/>
    <w:rsid w:val="00336995"/>
    <w:rsid w:val="00340364"/>
    <w:rsid w:val="00345E6E"/>
    <w:rsid w:val="00346F2B"/>
    <w:rsid w:val="00351244"/>
    <w:rsid w:val="0035592D"/>
    <w:rsid w:val="00372347"/>
    <w:rsid w:val="00380FE3"/>
    <w:rsid w:val="003874AE"/>
    <w:rsid w:val="00396A4F"/>
    <w:rsid w:val="00396BFB"/>
    <w:rsid w:val="003A7BCA"/>
    <w:rsid w:val="003B090C"/>
    <w:rsid w:val="003B2FA1"/>
    <w:rsid w:val="003B7525"/>
    <w:rsid w:val="003B7737"/>
    <w:rsid w:val="003C4754"/>
    <w:rsid w:val="003C5182"/>
    <w:rsid w:val="003D2FE3"/>
    <w:rsid w:val="003D4F1D"/>
    <w:rsid w:val="003D7BFB"/>
    <w:rsid w:val="003E5217"/>
    <w:rsid w:val="003F6474"/>
    <w:rsid w:val="003F6DF1"/>
    <w:rsid w:val="00402ED0"/>
    <w:rsid w:val="0042691B"/>
    <w:rsid w:val="00431933"/>
    <w:rsid w:val="00450C7A"/>
    <w:rsid w:val="0045287D"/>
    <w:rsid w:val="00460833"/>
    <w:rsid w:val="00462B48"/>
    <w:rsid w:val="00466D89"/>
    <w:rsid w:val="004733E4"/>
    <w:rsid w:val="00480C56"/>
    <w:rsid w:val="00490719"/>
    <w:rsid w:val="00492142"/>
    <w:rsid w:val="00494C78"/>
    <w:rsid w:val="004959C7"/>
    <w:rsid w:val="004A2BC1"/>
    <w:rsid w:val="004B0FAE"/>
    <w:rsid w:val="004B4C2B"/>
    <w:rsid w:val="004B5FCE"/>
    <w:rsid w:val="004C03F8"/>
    <w:rsid w:val="004C11CC"/>
    <w:rsid w:val="004C61A2"/>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6854"/>
    <w:rsid w:val="00527D7D"/>
    <w:rsid w:val="00557B4E"/>
    <w:rsid w:val="00560397"/>
    <w:rsid w:val="005607C3"/>
    <w:rsid w:val="0056118D"/>
    <w:rsid w:val="005642D6"/>
    <w:rsid w:val="0057161A"/>
    <w:rsid w:val="005759B2"/>
    <w:rsid w:val="005832C4"/>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B48"/>
    <w:rsid w:val="00620D85"/>
    <w:rsid w:val="00635C83"/>
    <w:rsid w:val="00636571"/>
    <w:rsid w:val="006419E9"/>
    <w:rsid w:val="00644655"/>
    <w:rsid w:val="00645345"/>
    <w:rsid w:val="00646575"/>
    <w:rsid w:val="00651D15"/>
    <w:rsid w:val="006525B4"/>
    <w:rsid w:val="0066453C"/>
    <w:rsid w:val="00667832"/>
    <w:rsid w:val="006713F5"/>
    <w:rsid w:val="00672A6F"/>
    <w:rsid w:val="00674DD2"/>
    <w:rsid w:val="00676B88"/>
    <w:rsid w:val="00687E02"/>
    <w:rsid w:val="0069099C"/>
    <w:rsid w:val="00691542"/>
    <w:rsid w:val="006A7A57"/>
    <w:rsid w:val="006B2005"/>
    <w:rsid w:val="006C060E"/>
    <w:rsid w:val="006C22CD"/>
    <w:rsid w:val="006D259F"/>
    <w:rsid w:val="006D5EB6"/>
    <w:rsid w:val="006E0966"/>
    <w:rsid w:val="006E4AA3"/>
    <w:rsid w:val="006E4E38"/>
    <w:rsid w:val="006E70F4"/>
    <w:rsid w:val="006E7BC7"/>
    <w:rsid w:val="006F2941"/>
    <w:rsid w:val="006F3538"/>
    <w:rsid w:val="006F4487"/>
    <w:rsid w:val="007009D2"/>
    <w:rsid w:val="0070672A"/>
    <w:rsid w:val="00710837"/>
    <w:rsid w:val="00713D42"/>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A6993"/>
    <w:rsid w:val="007B4C64"/>
    <w:rsid w:val="007C1DEF"/>
    <w:rsid w:val="007C6BF3"/>
    <w:rsid w:val="007D0F47"/>
    <w:rsid w:val="007D2BCE"/>
    <w:rsid w:val="007E394E"/>
    <w:rsid w:val="008022F7"/>
    <w:rsid w:val="00802B23"/>
    <w:rsid w:val="00803B5D"/>
    <w:rsid w:val="0081548B"/>
    <w:rsid w:val="00815857"/>
    <w:rsid w:val="00817E4D"/>
    <w:rsid w:val="00827500"/>
    <w:rsid w:val="008328BB"/>
    <w:rsid w:val="00832B62"/>
    <w:rsid w:val="00833FF2"/>
    <w:rsid w:val="0084064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1CBF"/>
    <w:rsid w:val="008B64C6"/>
    <w:rsid w:val="008C2BDB"/>
    <w:rsid w:val="008C7D5D"/>
    <w:rsid w:val="008D481C"/>
    <w:rsid w:val="008E0E6A"/>
    <w:rsid w:val="008E4EF3"/>
    <w:rsid w:val="008F1EE1"/>
    <w:rsid w:val="008F712D"/>
    <w:rsid w:val="009015C6"/>
    <w:rsid w:val="00911389"/>
    <w:rsid w:val="00912085"/>
    <w:rsid w:val="00912AC3"/>
    <w:rsid w:val="00917006"/>
    <w:rsid w:val="0092665B"/>
    <w:rsid w:val="00933106"/>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C0F13"/>
    <w:rsid w:val="009C7D52"/>
    <w:rsid w:val="009D0CA1"/>
    <w:rsid w:val="009D5461"/>
    <w:rsid w:val="009E2D60"/>
    <w:rsid w:val="009E5ABA"/>
    <w:rsid w:val="009F15F3"/>
    <w:rsid w:val="009F4FCB"/>
    <w:rsid w:val="00A015C9"/>
    <w:rsid w:val="00A02793"/>
    <w:rsid w:val="00A122B8"/>
    <w:rsid w:val="00A237C5"/>
    <w:rsid w:val="00A25536"/>
    <w:rsid w:val="00A25BE6"/>
    <w:rsid w:val="00A25E22"/>
    <w:rsid w:val="00A27395"/>
    <w:rsid w:val="00A3138A"/>
    <w:rsid w:val="00A361DB"/>
    <w:rsid w:val="00A365C1"/>
    <w:rsid w:val="00A3725D"/>
    <w:rsid w:val="00A5600D"/>
    <w:rsid w:val="00A563AA"/>
    <w:rsid w:val="00A6422B"/>
    <w:rsid w:val="00A75C3F"/>
    <w:rsid w:val="00A83490"/>
    <w:rsid w:val="00A845E6"/>
    <w:rsid w:val="00A90795"/>
    <w:rsid w:val="00A9284A"/>
    <w:rsid w:val="00A92A21"/>
    <w:rsid w:val="00AA1709"/>
    <w:rsid w:val="00AA27DC"/>
    <w:rsid w:val="00AA526E"/>
    <w:rsid w:val="00AA6062"/>
    <w:rsid w:val="00AB54A1"/>
    <w:rsid w:val="00AB6E5A"/>
    <w:rsid w:val="00AD046D"/>
    <w:rsid w:val="00AD2E24"/>
    <w:rsid w:val="00AD33F0"/>
    <w:rsid w:val="00AE080E"/>
    <w:rsid w:val="00AE39F5"/>
    <w:rsid w:val="00B014CC"/>
    <w:rsid w:val="00B03F09"/>
    <w:rsid w:val="00B10BC7"/>
    <w:rsid w:val="00B14953"/>
    <w:rsid w:val="00B1525F"/>
    <w:rsid w:val="00B221C5"/>
    <w:rsid w:val="00B2770D"/>
    <w:rsid w:val="00B320A4"/>
    <w:rsid w:val="00B37395"/>
    <w:rsid w:val="00B463F6"/>
    <w:rsid w:val="00B5063A"/>
    <w:rsid w:val="00B648C5"/>
    <w:rsid w:val="00B70F39"/>
    <w:rsid w:val="00B7148B"/>
    <w:rsid w:val="00B733E2"/>
    <w:rsid w:val="00B7541E"/>
    <w:rsid w:val="00B7689F"/>
    <w:rsid w:val="00B85B18"/>
    <w:rsid w:val="00B877A1"/>
    <w:rsid w:val="00B87A18"/>
    <w:rsid w:val="00BA2525"/>
    <w:rsid w:val="00BA46F6"/>
    <w:rsid w:val="00BB0EE3"/>
    <w:rsid w:val="00BC0321"/>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5562"/>
    <w:rsid w:val="00C46ED1"/>
    <w:rsid w:val="00C4703C"/>
    <w:rsid w:val="00C53F94"/>
    <w:rsid w:val="00C56067"/>
    <w:rsid w:val="00C63EF0"/>
    <w:rsid w:val="00C703E1"/>
    <w:rsid w:val="00C72B11"/>
    <w:rsid w:val="00C81135"/>
    <w:rsid w:val="00C82269"/>
    <w:rsid w:val="00C84903"/>
    <w:rsid w:val="00C85DD3"/>
    <w:rsid w:val="00CA368D"/>
    <w:rsid w:val="00CA5DBA"/>
    <w:rsid w:val="00CB478C"/>
    <w:rsid w:val="00CB4CF4"/>
    <w:rsid w:val="00CC35C5"/>
    <w:rsid w:val="00CC638F"/>
    <w:rsid w:val="00CE0152"/>
    <w:rsid w:val="00CF194B"/>
    <w:rsid w:val="00CF41B2"/>
    <w:rsid w:val="00CF6B41"/>
    <w:rsid w:val="00D03DFD"/>
    <w:rsid w:val="00D145AC"/>
    <w:rsid w:val="00D1713E"/>
    <w:rsid w:val="00D42F4C"/>
    <w:rsid w:val="00D469C3"/>
    <w:rsid w:val="00D50EBF"/>
    <w:rsid w:val="00D53E54"/>
    <w:rsid w:val="00D541C3"/>
    <w:rsid w:val="00D65814"/>
    <w:rsid w:val="00D66FCF"/>
    <w:rsid w:val="00D7072D"/>
    <w:rsid w:val="00D73D3D"/>
    <w:rsid w:val="00D75113"/>
    <w:rsid w:val="00D75C82"/>
    <w:rsid w:val="00D76E69"/>
    <w:rsid w:val="00D900C7"/>
    <w:rsid w:val="00D9525D"/>
    <w:rsid w:val="00D956B3"/>
    <w:rsid w:val="00D96DAB"/>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3398E"/>
    <w:rsid w:val="00E40CA0"/>
    <w:rsid w:val="00E40E25"/>
    <w:rsid w:val="00E468F4"/>
    <w:rsid w:val="00E5106E"/>
    <w:rsid w:val="00E56735"/>
    <w:rsid w:val="00E56FB4"/>
    <w:rsid w:val="00E65158"/>
    <w:rsid w:val="00E67F11"/>
    <w:rsid w:val="00E74C2B"/>
    <w:rsid w:val="00E7673E"/>
    <w:rsid w:val="00E7685D"/>
    <w:rsid w:val="00E809D9"/>
    <w:rsid w:val="00E911C2"/>
    <w:rsid w:val="00E95328"/>
    <w:rsid w:val="00E953AF"/>
    <w:rsid w:val="00E973AC"/>
    <w:rsid w:val="00EA20E8"/>
    <w:rsid w:val="00EA5ACD"/>
    <w:rsid w:val="00EA5B69"/>
    <w:rsid w:val="00EB17E8"/>
    <w:rsid w:val="00EB207A"/>
    <w:rsid w:val="00EB5BB7"/>
    <w:rsid w:val="00EC3D99"/>
    <w:rsid w:val="00EE6F7F"/>
    <w:rsid w:val="00EF59C0"/>
    <w:rsid w:val="00EF5C74"/>
    <w:rsid w:val="00EF7D93"/>
    <w:rsid w:val="00F00371"/>
    <w:rsid w:val="00F003DF"/>
    <w:rsid w:val="00F12268"/>
    <w:rsid w:val="00F20CEA"/>
    <w:rsid w:val="00F3037C"/>
    <w:rsid w:val="00F32B1E"/>
    <w:rsid w:val="00F41BB9"/>
    <w:rsid w:val="00F5316D"/>
    <w:rsid w:val="00F65399"/>
    <w:rsid w:val="00F65A2D"/>
    <w:rsid w:val="00F74A52"/>
    <w:rsid w:val="00F7704E"/>
    <w:rsid w:val="00F90645"/>
    <w:rsid w:val="00F908A7"/>
    <w:rsid w:val="00F93EF6"/>
    <w:rsid w:val="00F96ADE"/>
    <w:rsid w:val="00FA1989"/>
    <w:rsid w:val="00FB43BE"/>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7C23475"/>
  <w15:docId w15:val="{ACFE5DA7-4040-4ADD-B794-466EED08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link w:val="ZhlavChar"/>
    <w:uiPriority w:val="99"/>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rsid w:val="00BE6790"/>
    <w:rPr>
      <w:sz w:val="16"/>
      <w:szCs w:val="16"/>
    </w:rPr>
  </w:style>
  <w:style w:type="paragraph" w:styleId="Textkomente">
    <w:name w:val="annotation text"/>
    <w:basedOn w:val="Normln"/>
    <w:link w:val="TextkomenteChar"/>
    <w:rsid w:val="00BE6790"/>
    <w:rPr>
      <w:sz w:val="20"/>
      <w:szCs w:val="20"/>
      <w:lang w:val="x-none" w:eastAsia="x-none"/>
    </w:rPr>
  </w:style>
  <w:style w:type="character" w:customStyle="1" w:styleId="TextkomenteChar">
    <w:name w:val="Text komentáře Char"/>
    <w:link w:val="Textkomente"/>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character" w:customStyle="1" w:styleId="ZhlavChar">
    <w:name w:val="Záhlaví Char"/>
    <w:basedOn w:val="Standardnpsmoodstavce"/>
    <w:link w:val="Zhlav"/>
    <w:uiPriority w:val="99"/>
    <w:rsid w:val="004C61A2"/>
    <w:rPr>
      <w:rFonts w:ascii="Arial" w:hAnsi="Arial"/>
      <w:sz w:val="22"/>
      <w:szCs w:val="24"/>
    </w:rPr>
  </w:style>
  <w:style w:type="character" w:styleId="Nevyeenzmnka">
    <w:name w:val="Unresolved Mention"/>
    <w:basedOn w:val="Standardnpsmoodstavce"/>
    <w:uiPriority w:val="99"/>
    <w:semiHidden/>
    <w:unhideWhenUsed/>
    <w:rsid w:val="00295D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cological.cz/pdf/sb096-06.pdf"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2.xml><?xml version="1.0" encoding="utf-8"?>
<ds:datastoreItem xmlns:ds="http://schemas.openxmlformats.org/officeDocument/2006/customXml" ds:itemID="{2E3D9108-195E-4450-A6FA-F7AA2A74EBC5}">
  <ds:schemaRefs>
    <ds:schemaRef ds:uri="http://schemas.openxmlformats.org/officeDocument/2006/bibliography"/>
  </ds:schemaRefs>
</ds:datastoreItem>
</file>

<file path=customXml/itemProps3.xml><?xml version="1.0" encoding="utf-8"?>
<ds:datastoreItem xmlns:ds="http://schemas.openxmlformats.org/officeDocument/2006/customXml" ds:itemID="{4A313128-9EC9-498C-B569-9A450963FCE4}">
  <ds:schemaRefs>
    <ds:schemaRef ds:uri="http://purl.org/dc/dcmitype/"/>
    <ds:schemaRef ds:uri="http://schemas.microsoft.com/office/infopath/2007/PartnerControls"/>
    <ds:schemaRef ds:uri="http://purl.org/dc/elements/1.1/"/>
    <ds:schemaRef ds:uri="8d690c5f-7846-456b-922c-7f81e7b73eda"/>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5.xml><?xml version="1.0" encoding="utf-8"?>
<ds:datastoreItem xmlns:ds="http://schemas.openxmlformats.org/officeDocument/2006/customXml" ds:itemID="{4AEF4764-2229-482F-A812-C32E041594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B2D6FE5-199E-4F09-84BF-448914FF3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Pages>
  <Words>3452</Words>
  <Characters>20568</Characters>
  <Application>Microsoft Office Word</Application>
  <DocSecurity>0</DocSecurity>
  <Lines>171</Lines>
  <Paragraphs>47</Paragraphs>
  <ScaleCrop>false</ScaleCrop>
  <HeadingPairs>
    <vt:vector size="2" baseType="variant">
      <vt:variant>
        <vt:lpstr>Název</vt:lpstr>
      </vt:variant>
      <vt:variant>
        <vt:i4>1</vt:i4>
      </vt:variant>
    </vt:vector>
  </HeadingPairs>
  <TitlesOfParts>
    <vt:vector size="1" baseType="lpstr">
      <vt:lpstr>MP 04_2019 - Příloha č. 19 - Příkazní smlouva o obstarání záležitostí příkazce - BOZP (PRV) (1. 10. 2019)</vt:lpstr>
    </vt:vector>
  </TitlesOfParts>
  <Company>CR</Company>
  <LinksUpToDate>false</LinksUpToDate>
  <CharactersWithSpaces>23973</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19 - Příkazní smlouva o obstarání záležitostí příkazce - BOZP (PRV) (1. 10. 2019)</dc:title>
  <dc:creator>kliment.pu</dc:creator>
  <cp:lastModifiedBy>Čadová Renata Ing.</cp:lastModifiedBy>
  <cp:revision>4</cp:revision>
  <cp:lastPrinted>2014-03-27T07:20:00Z</cp:lastPrinted>
  <dcterms:created xsi:type="dcterms:W3CDTF">2019-10-01T11:08:00Z</dcterms:created>
  <dcterms:modified xsi:type="dcterms:W3CDTF">2020-08-20T12:50:00Z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0x01010076AB14D9073B4598A883CEA47FB210EA0098F6069037C3D04C865BA34B2989962D</vt:lpwstr>
  </property>
</Properties>
</file>